
<file path=[Content_Types].xml><?xml version="1.0" encoding="utf-8"?>
<Types xmlns="http://schemas.openxmlformats.org/package/2006/content-types">
  <Override PartName="/word/footnotes.xml" ContentType="application/vnd.openxmlformats-officedocument.wordprocessingml.footnotes+xml"/>
  <Override PartName="/word/commentsExtensible.xml" ContentType="application/vnd.openxmlformats-officedocument.wordprocessingml.commentsExtensible+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5B53" w:rsidRPr="00F93642" w:rsidRDefault="000F4A70" w:rsidP="00265B53">
      <w:pPr>
        <w:pStyle w:val="Heading2"/>
        <w:jc w:val="right"/>
        <w:rPr>
          <w:rFonts w:ascii="Arial" w:hAnsi="Arial" w:cs="Arial"/>
          <w:color w:val="auto"/>
          <w:sz w:val="24"/>
          <w:szCs w:val="24"/>
        </w:rPr>
      </w:pPr>
      <w:bookmarkStart w:id="0" w:name="_Toc448921310"/>
      <w:r>
        <w:rPr>
          <w:rFonts w:ascii="Arial" w:hAnsi="Arial" w:cs="Arial"/>
          <w:color w:val="auto"/>
          <w:sz w:val="24"/>
          <w:szCs w:val="24"/>
        </w:rPr>
        <w:t xml:space="preserve">Anexa nr. </w:t>
      </w:r>
      <w:r w:rsidR="00CF2C13" w:rsidRPr="00F93642">
        <w:rPr>
          <w:rFonts w:ascii="Arial" w:hAnsi="Arial" w:cs="Arial"/>
          <w:color w:val="auto"/>
          <w:sz w:val="24"/>
          <w:szCs w:val="24"/>
        </w:rPr>
        <w:t xml:space="preserve"> 6</w:t>
      </w:r>
      <w:r>
        <w:rPr>
          <w:rFonts w:ascii="Arial" w:hAnsi="Arial" w:cs="Arial"/>
          <w:color w:val="auto"/>
          <w:sz w:val="24"/>
          <w:szCs w:val="24"/>
        </w:rPr>
        <w:t xml:space="preserve"> la Procedură</w:t>
      </w:r>
      <w:r w:rsidR="00866B58" w:rsidRPr="00F93642">
        <w:rPr>
          <w:rFonts w:ascii="Arial" w:hAnsi="Arial" w:cs="Arial"/>
          <w:color w:val="auto"/>
          <w:sz w:val="24"/>
          <w:szCs w:val="24"/>
        </w:rPr>
        <w:t xml:space="preserve"> </w:t>
      </w:r>
    </w:p>
    <w:p w:rsidR="007A3C02" w:rsidRPr="00F93642" w:rsidRDefault="007A3C02" w:rsidP="003E2BC6">
      <w:pPr>
        <w:pStyle w:val="Heading2"/>
        <w:spacing w:before="120" w:after="120"/>
        <w:rPr>
          <w:rFonts w:ascii="Arial" w:hAnsi="Arial" w:cs="Arial"/>
          <w:color w:val="auto"/>
          <w:sz w:val="24"/>
          <w:szCs w:val="24"/>
          <w:lang w:val="ro-RO"/>
        </w:rPr>
      </w:pPr>
    </w:p>
    <w:p w:rsidR="007A3C02" w:rsidRPr="00F93642" w:rsidRDefault="007A3C02" w:rsidP="00AD45FD">
      <w:pPr>
        <w:pStyle w:val="Heading2"/>
        <w:spacing w:before="120" w:after="120"/>
        <w:jc w:val="right"/>
        <w:rPr>
          <w:rFonts w:ascii="Arial" w:hAnsi="Arial" w:cs="Arial"/>
          <w:color w:val="auto"/>
          <w:sz w:val="24"/>
          <w:szCs w:val="24"/>
          <w:lang w:val="ro-RO"/>
        </w:rPr>
      </w:pPr>
    </w:p>
    <w:bookmarkEnd w:id="0"/>
    <w:p w:rsidR="009E53E7" w:rsidRPr="00F93642" w:rsidRDefault="009E53E7" w:rsidP="000432CF">
      <w:pPr>
        <w:spacing w:before="120" w:after="120"/>
        <w:ind w:right="-36"/>
        <w:jc w:val="center"/>
        <w:rPr>
          <w:rFonts w:ascii="Arial" w:hAnsi="Arial" w:cs="Arial"/>
          <w:b/>
          <w:caps/>
          <w:szCs w:val="24"/>
          <w:lang w:val="ro-RO"/>
        </w:rPr>
      </w:pPr>
    </w:p>
    <w:p w:rsidR="00AE10C5" w:rsidRPr="00F93642" w:rsidRDefault="00126743" w:rsidP="009D2F7F">
      <w:pPr>
        <w:pStyle w:val="Heading2"/>
        <w:jc w:val="center"/>
        <w:rPr>
          <w:rFonts w:ascii="Arial" w:hAnsi="Arial" w:cs="Arial"/>
          <w:color w:val="auto"/>
          <w:sz w:val="24"/>
          <w:szCs w:val="24"/>
          <w:lang w:val="ro-RO"/>
        </w:rPr>
      </w:pPr>
      <w:r w:rsidRPr="00F93642">
        <w:rPr>
          <w:rFonts w:ascii="Arial" w:hAnsi="Arial" w:cs="Arial"/>
          <w:color w:val="auto"/>
          <w:sz w:val="24"/>
          <w:szCs w:val="24"/>
          <w:lang w:val="ro-RO"/>
        </w:rPr>
        <w:t>CONTRACT DE  FINANȚARE</w:t>
      </w:r>
    </w:p>
    <w:p w:rsidR="00AE10C5" w:rsidRPr="00F93642" w:rsidRDefault="00AE10C5" w:rsidP="009D2F7F">
      <w:pPr>
        <w:pStyle w:val="Heading2"/>
        <w:jc w:val="center"/>
        <w:rPr>
          <w:rFonts w:ascii="Arial" w:hAnsi="Arial" w:cs="Arial"/>
          <w:color w:val="auto"/>
          <w:sz w:val="24"/>
          <w:szCs w:val="24"/>
          <w:lang w:val="ro-RO"/>
        </w:rPr>
      </w:pPr>
      <w:r w:rsidRPr="00F93642">
        <w:rPr>
          <w:rFonts w:ascii="Arial" w:hAnsi="Arial" w:cs="Arial"/>
          <w:color w:val="auto"/>
          <w:sz w:val="24"/>
          <w:szCs w:val="24"/>
          <w:lang w:val="ro-RO"/>
        </w:rPr>
        <w:t xml:space="preserve">NR. </w:t>
      </w:r>
      <w:r w:rsidR="006B0F9D" w:rsidRPr="00F93642">
        <w:rPr>
          <w:rFonts w:ascii="Arial" w:hAnsi="Arial" w:cs="Arial"/>
          <w:color w:val="auto"/>
          <w:sz w:val="24"/>
          <w:szCs w:val="24"/>
          <w:lang w:val="ro-RO"/>
        </w:rPr>
        <w:t>………./……………..</w:t>
      </w:r>
    </w:p>
    <w:p w:rsidR="00AE10C5" w:rsidRPr="00F93642" w:rsidRDefault="00AE10C5" w:rsidP="000432CF">
      <w:pPr>
        <w:spacing w:before="120" w:after="120"/>
        <w:ind w:left="284" w:right="-36"/>
        <w:rPr>
          <w:rFonts w:ascii="Arial" w:hAnsi="Arial" w:cs="Arial"/>
          <w:b/>
          <w:szCs w:val="24"/>
          <w:lang w:val="ro-RO"/>
        </w:rPr>
      </w:pPr>
    </w:p>
    <w:p w:rsidR="004F3315" w:rsidRPr="00F93642" w:rsidRDefault="004F3315" w:rsidP="000432CF">
      <w:pPr>
        <w:spacing w:before="120" w:after="120"/>
        <w:ind w:left="284" w:right="-36"/>
        <w:rPr>
          <w:rFonts w:ascii="Arial" w:hAnsi="Arial" w:cs="Arial"/>
          <w:b/>
          <w:szCs w:val="24"/>
          <w:lang w:val="ro-RO"/>
        </w:rPr>
      </w:pPr>
    </w:p>
    <w:p w:rsidR="004F3315" w:rsidRPr="00F93642" w:rsidRDefault="004F3315" w:rsidP="000432CF">
      <w:pPr>
        <w:spacing w:before="120" w:after="120"/>
        <w:ind w:left="284" w:right="-36"/>
        <w:rPr>
          <w:rFonts w:ascii="Arial" w:hAnsi="Arial" w:cs="Arial"/>
          <w:b/>
          <w:szCs w:val="24"/>
          <w:lang w:val="ro-RO"/>
        </w:rPr>
      </w:pPr>
    </w:p>
    <w:p w:rsidR="009D2F7F" w:rsidRPr="00F93642" w:rsidRDefault="009D2F7F" w:rsidP="000432CF">
      <w:pPr>
        <w:widowControl/>
        <w:spacing w:before="120" w:after="120"/>
        <w:rPr>
          <w:rFonts w:ascii="Arial" w:hAnsi="Arial" w:cs="Arial"/>
          <w:bCs/>
          <w:szCs w:val="24"/>
          <w:lang w:val="ro-RO"/>
        </w:rPr>
      </w:pPr>
    </w:p>
    <w:p w:rsidR="004F3315" w:rsidRPr="00F93642" w:rsidRDefault="008B31DB" w:rsidP="000432CF">
      <w:pPr>
        <w:widowControl/>
        <w:spacing w:before="120" w:after="120"/>
        <w:rPr>
          <w:rFonts w:ascii="Arial" w:hAnsi="Arial" w:cs="Arial"/>
          <w:b/>
          <w:bCs/>
          <w:szCs w:val="24"/>
          <w:lang w:val="ro-RO"/>
        </w:rPr>
      </w:pPr>
      <w:r>
        <w:rPr>
          <w:rFonts w:ascii="Arial" w:hAnsi="Arial" w:cs="Arial"/>
          <w:b/>
          <w:bCs/>
          <w:szCs w:val="24"/>
          <w:lang w:val="ro-RO"/>
        </w:rPr>
        <w:t xml:space="preserve">Art. </w:t>
      </w:r>
      <w:r w:rsidR="008F1C3C" w:rsidRPr="00F93642">
        <w:rPr>
          <w:rFonts w:ascii="Arial" w:hAnsi="Arial" w:cs="Arial"/>
          <w:b/>
          <w:bCs/>
          <w:szCs w:val="24"/>
          <w:lang w:val="ro-RO"/>
        </w:rPr>
        <w:t>1</w:t>
      </w:r>
      <w:r w:rsidR="004F3315" w:rsidRPr="00F93642">
        <w:rPr>
          <w:rFonts w:ascii="Arial" w:hAnsi="Arial" w:cs="Arial"/>
          <w:b/>
          <w:bCs/>
          <w:szCs w:val="24"/>
          <w:lang w:val="ro-RO"/>
        </w:rPr>
        <w:t xml:space="preserve">. Părţile </w:t>
      </w:r>
      <w:r w:rsidR="005D5D74" w:rsidRPr="00F93642">
        <w:rPr>
          <w:rFonts w:ascii="Arial" w:hAnsi="Arial" w:cs="Arial"/>
          <w:b/>
          <w:bCs/>
          <w:szCs w:val="24"/>
          <w:lang w:val="ro-RO"/>
        </w:rPr>
        <w:t>contractului</w:t>
      </w:r>
      <w:r w:rsidR="004F3315" w:rsidRPr="00F93642">
        <w:rPr>
          <w:rFonts w:ascii="Arial" w:hAnsi="Arial" w:cs="Arial"/>
          <w:b/>
          <w:bCs/>
          <w:szCs w:val="24"/>
          <w:lang w:val="ro-RO"/>
        </w:rPr>
        <w:t>:</w:t>
      </w:r>
    </w:p>
    <w:p w:rsidR="00235A32" w:rsidRPr="00F93642" w:rsidRDefault="004F3315" w:rsidP="00235A32">
      <w:pPr>
        <w:widowControl/>
        <w:spacing w:before="120" w:after="120"/>
        <w:rPr>
          <w:rFonts w:ascii="Arial" w:hAnsi="Arial" w:cs="Arial"/>
          <w:b/>
          <w:bCs/>
          <w:szCs w:val="24"/>
          <w:lang w:val="ro-RO"/>
        </w:rPr>
      </w:pPr>
      <w:r w:rsidRPr="00F93642">
        <w:rPr>
          <w:rFonts w:ascii="Arial" w:hAnsi="Arial" w:cs="Arial"/>
          <w:b/>
          <w:bCs/>
          <w:szCs w:val="24"/>
          <w:lang w:val="ro-RO"/>
        </w:rPr>
        <w:t>1.</w:t>
      </w:r>
      <w:r w:rsidRPr="00F93642">
        <w:rPr>
          <w:rFonts w:ascii="Arial" w:hAnsi="Arial" w:cs="Arial"/>
          <w:b/>
          <w:bCs/>
          <w:szCs w:val="24"/>
          <w:lang w:val="ro-RO"/>
        </w:rPr>
        <w:tab/>
      </w:r>
      <w:r w:rsidR="00235A32" w:rsidRPr="00F93642">
        <w:rPr>
          <w:rFonts w:ascii="Arial" w:hAnsi="Arial" w:cs="Arial"/>
          <w:b/>
          <w:bCs/>
          <w:szCs w:val="24"/>
          <w:lang w:val="ro-RO"/>
        </w:rPr>
        <w:t xml:space="preserve">Ministerul Culturii, cu sediul în Bucureşti, Bd. Unirii, nr. 22, sector 3, cod poştal 030833, Cod fiscal 4192812, contul nr. </w:t>
      </w:r>
      <w:r w:rsidR="00BD5175">
        <w:rPr>
          <w:rFonts w:ascii="Arial" w:hAnsi="Arial" w:cs="Arial"/>
          <w:b/>
          <w:bCs/>
          <w:szCs w:val="24"/>
          <w:lang w:val="ro-RO"/>
        </w:rPr>
        <w:t>RO94TREZ23A675000550118X</w:t>
      </w:r>
      <w:r w:rsidR="00235A32" w:rsidRPr="00F93642">
        <w:rPr>
          <w:rFonts w:ascii="Arial" w:hAnsi="Arial" w:cs="Arial"/>
          <w:b/>
          <w:bCs/>
          <w:szCs w:val="24"/>
          <w:lang w:val="ro-RO"/>
        </w:rPr>
        <w:t xml:space="preserve"> deschis la Activitatea Trezorerie şi Contabilitate Publică a Municipiulu</w:t>
      </w:r>
      <w:r w:rsidR="002C0560">
        <w:rPr>
          <w:rFonts w:ascii="Arial" w:hAnsi="Arial" w:cs="Arial"/>
          <w:b/>
          <w:bCs/>
          <w:szCs w:val="24"/>
          <w:lang w:val="ro-RO"/>
        </w:rPr>
        <w:t>i Bucureşti, reprezentat prin dna</w:t>
      </w:r>
      <w:r w:rsidR="00235A32" w:rsidRPr="00F93642">
        <w:rPr>
          <w:rFonts w:ascii="Arial" w:hAnsi="Arial" w:cs="Arial"/>
          <w:b/>
          <w:bCs/>
          <w:szCs w:val="24"/>
          <w:lang w:val="ro-RO"/>
        </w:rPr>
        <w:t>. ...........</w:t>
      </w:r>
      <w:r w:rsidR="00235A32" w:rsidRPr="00F93642">
        <w:rPr>
          <w:rFonts w:ascii="Arial" w:hAnsi="Arial" w:cs="Arial"/>
          <w:b/>
          <w:bCs/>
          <w:i/>
          <w:szCs w:val="24"/>
          <w:lang w:val="ro-RO"/>
        </w:rPr>
        <w:t>,</w:t>
      </w:r>
      <w:r w:rsidR="00235A32" w:rsidRPr="00F93642">
        <w:rPr>
          <w:rFonts w:ascii="Arial" w:hAnsi="Arial" w:cs="Arial"/>
          <w:b/>
          <w:bCs/>
          <w:szCs w:val="24"/>
          <w:lang w:val="ro-RO"/>
        </w:rPr>
        <w:t xml:space="preserve"> Ministrul Culturii şi dna. ...............</w:t>
      </w:r>
      <w:r w:rsidR="00235A32" w:rsidRPr="00F93642">
        <w:rPr>
          <w:rFonts w:ascii="Arial" w:hAnsi="Arial" w:cs="Arial"/>
          <w:b/>
          <w:bCs/>
          <w:i/>
          <w:szCs w:val="24"/>
          <w:lang w:val="ro-RO"/>
        </w:rPr>
        <w:t xml:space="preserve">, </w:t>
      </w:r>
      <w:r w:rsidR="00235A32" w:rsidRPr="00F93642">
        <w:rPr>
          <w:rFonts w:ascii="Arial" w:hAnsi="Arial" w:cs="Arial"/>
          <w:b/>
          <w:bCs/>
          <w:szCs w:val="24"/>
          <w:lang w:val="ro-RO"/>
        </w:rPr>
        <w:t xml:space="preserve">director al Direcţiei Economice, </w:t>
      </w:r>
      <w:r w:rsidR="00D060FD">
        <w:rPr>
          <w:rFonts w:ascii="Arial" w:hAnsi="Arial" w:cs="Arial"/>
          <w:b/>
          <w:bCs/>
          <w:szCs w:val="24"/>
          <w:lang w:val="ro-RO"/>
        </w:rPr>
        <w:t>denumit în continuare FURNIZOR</w:t>
      </w:r>
      <w:ins w:id="1" w:author="Mădălina Marcoci" w:date="2023-04-28T13:56:00Z">
        <w:r w:rsidR="00CC45C0">
          <w:rPr>
            <w:rFonts w:ascii="Arial" w:hAnsi="Arial" w:cs="Arial"/>
            <w:b/>
            <w:bCs/>
            <w:szCs w:val="24"/>
            <w:lang w:val="ro-RO"/>
          </w:rPr>
          <w:t xml:space="preserve"> </w:t>
        </w:r>
      </w:ins>
    </w:p>
    <w:p w:rsidR="004F3315" w:rsidRPr="00F93642" w:rsidRDefault="00235A32" w:rsidP="000432CF">
      <w:pPr>
        <w:widowControl/>
        <w:spacing w:before="120" w:after="120"/>
        <w:rPr>
          <w:rFonts w:ascii="Arial" w:hAnsi="Arial" w:cs="Arial"/>
          <w:b/>
          <w:bCs/>
          <w:szCs w:val="24"/>
          <w:lang w:val="ro-RO"/>
        </w:rPr>
      </w:pPr>
      <w:r w:rsidRPr="00F93642">
        <w:rPr>
          <w:rFonts w:ascii="Arial" w:hAnsi="Arial" w:cs="Arial"/>
          <w:b/>
          <w:bCs/>
          <w:szCs w:val="24"/>
          <w:lang w:val="ro-RO"/>
        </w:rPr>
        <w:t>şi</w:t>
      </w:r>
    </w:p>
    <w:p w:rsidR="002E022E" w:rsidRPr="00F93642" w:rsidRDefault="004F3315" w:rsidP="007D3C5A">
      <w:pPr>
        <w:widowControl/>
        <w:spacing w:before="120" w:after="120"/>
        <w:rPr>
          <w:rFonts w:ascii="Arial" w:hAnsi="Arial" w:cs="Arial"/>
          <w:bCs/>
          <w:szCs w:val="24"/>
          <w:lang w:val="ro-RO"/>
        </w:rPr>
      </w:pPr>
      <w:r w:rsidRPr="00F93642">
        <w:rPr>
          <w:rFonts w:ascii="Arial" w:hAnsi="Arial" w:cs="Arial"/>
          <w:b/>
          <w:bCs/>
          <w:szCs w:val="24"/>
          <w:lang w:val="ro-RO"/>
        </w:rPr>
        <w:t>2.</w:t>
      </w:r>
      <w:r w:rsidRPr="00F93642">
        <w:rPr>
          <w:rFonts w:ascii="Arial" w:hAnsi="Arial" w:cs="Arial"/>
          <w:b/>
          <w:bCs/>
          <w:szCs w:val="24"/>
          <w:lang w:val="ro-RO"/>
        </w:rPr>
        <w:tab/>
        <w:t>………………………………………………………………………………,  cu sediul in …………………….., cod fiscal………..,telefon  ……………..,  fax……………., e-mail……………… Cont Bancar ………………., deschis la ……………….., reprezentat</w:t>
      </w:r>
      <w:r w:rsidR="00AD45FD" w:rsidRPr="00F93642">
        <w:rPr>
          <w:rFonts w:ascii="Arial" w:hAnsi="Arial" w:cs="Arial"/>
          <w:b/>
          <w:bCs/>
          <w:szCs w:val="24"/>
          <w:lang w:val="ro-RO"/>
        </w:rPr>
        <w:t>ă prin ………………………………, funcția……………,  î</w:t>
      </w:r>
      <w:r w:rsidRPr="00F93642">
        <w:rPr>
          <w:rFonts w:ascii="Arial" w:hAnsi="Arial" w:cs="Arial"/>
          <w:b/>
          <w:bCs/>
          <w:szCs w:val="24"/>
          <w:lang w:val="ro-RO"/>
        </w:rPr>
        <w:t>n calitate de B</w:t>
      </w:r>
      <w:r w:rsidR="00D060FD">
        <w:rPr>
          <w:rFonts w:ascii="Arial" w:hAnsi="Arial" w:cs="Arial"/>
          <w:b/>
          <w:bCs/>
          <w:szCs w:val="24"/>
          <w:lang w:val="ro-RO"/>
        </w:rPr>
        <w:t>ENEFICIAR</w:t>
      </w:r>
      <w:r w:rsidRPr="00F93642">
        <w:rPr>
          <w:rFonts w:ascii="Arial" w:hAnsi="Arial" w:cs="Arial"/>
          <w:bCs/>
          <w:szCs w:val="24"/>
          <w:lang w:val="ro-RO"/>
        </w:rPr>
        <w:t xml:space="preserve">, </w:t>
      </w:r>
    </w:p>
    <w:p w:rsidR="004F3315" w:rsidRPr="00F93642" w:rsidRDefault="00DC3CB9" w:rsidP="000432CF">
      <w:pPr>
        <w:widowControl/>
        <w:spacing w:before="120" w:after="120"/>
        <w:ind w:firstLine="708"/>
        <w:rPr>
          <w:rFonts w:ascii="Arial" w:hAnsi="Arial" w:cs="Arial"/>
          <w:bCs/>
          <w:szCs w:val="24"/>
          <w:lang w:val="ro-RO"/>
        </w:rPr>
      </w:pPr>
      <w:r>
        <w:rPr>
          <w:rFonts w:ascii="Arial" w:hAnsi="Arial" w:cs="Arial"/>
          <w:bCs/>
          <w:szCs w:val="24"/>
          <w:lang w:val="ro-RO"/>
        </w:rPr>
        <w:t>prin liberul</w:t>
      </w:r>
      <w:r w:rsidR="004F3315" w:rsidRPr="00F93642">
        <w:rPr>
          <w:rFonts w:ascii="Arial" w:hAnsi="Arial" w:cs="Arial"/>
          <w:bCs/>
          <w:szCs w:val="24"/>
          <w:lang w:val="ro-RO"/>
        </w:rPr>
        <w:t xml:space="preserve"> acord de voinţă, precum şi în conformitate cu legislaţia aplicabilă, încheie prezentul Contract de </w:t>
      </w:r>
      <w:r w:rsidR="00BD2BB3" w:rsidRPr="00F93642">
        <w:rPr>
          <w:rFonts w:ascii="Arial" w:hAnsi="Arial" w:cs="Arial"/>
          <w:bCs/>
          <w:szCs w:val="24"/>
          <w:lang w:val="ro-RO"/>
        </w:rPr>
        <w:t>finanțare</w:t>
      </w:r>
      <w:r w:rsidR="004F3315" w:rsidRPr="00F93642">
        <w:rPr>
          <w:rFonts w:ascii="Arial" w:hAnsi="Arial" w:cs="Arial"/>
          <w:bCs/>
          <w:szCs w:val="24"/>
          <w:lang w:val="ro-RO"/>
        </w:rPr>
        <w:t>.</w:t>
      </w:r>
    </w:p>
    <w:p w:rsidR="004F3315" w:rsidRPr="00F93642" w:rsidRDefault="004F3315" w:rsidP="000432CF">
      <w:pPr>
        <w:widowControl/>
        <w:spacing w:before="120" w:after="120"/>
        <w:rPr>
          <w:rFonts w:ascii="Arial" w:hAnsi="Arial" w:cs="Arial"/>
          <w:bCs/>
          <w:szCs w:val="24"/>
          <w:lang w:val="ro-RO"/>
        </w:rPr>
      </w:pPr>
    </w:p>
    <w:p w:rsidR="004F3315" w:rsidRPr="00F93642" w:rsidRDefault="008B31DB" w:rsidP="000432CF">
      <w:pPr>
        <w:widowControl/>
        <w:spacing w:before="120" w:after="120"/>
        <w:rPr>
          <w:rFonts w:ascii="Arial" w:hAnsi="Arial" w:cs="Arial"/>
          <w:b/>
          <w:bCs/>
          <w:szCs w:val="24"/>
          <w:lang w:val="ro-RO"/>
        </w:rPr>
      </w:pPr>
      <w:r>
        <w:rPr>
          <w:rFonts w:ascii="Arial" w:hAnsi="Arial" w:cs="Arial"/>
          <w:b/>
          <w:bCs/>
          <w:szCs w:val="24"/>
          <w:lang w:val="ro-RO"/>
        </w:rPr>
        <w:t xml:space="preserve">Art. </w:t>
      </w:r>
      <w:r w:rsidR="00773943">
        <w:rPr>
          <w:rFonts w:ascii="Arial" w:hAnsi="Arial" w:cs="Arial"/>
          <w:b/>
          <w:bCs/>
          <w:szCs w:val="24"/>
          <w:lang w:val="ro-RO"/>
        </w:rPr>
        <w:t>2</w:t>
      </w:r>
      <w:r w:rsidR="00291C41">
        <w:rPr>
          <w:rFonts w:ascii="Arial" w:hAnsi="Arial" w:cs="Arial"/>
          <w:b/>
          <w:bCs/>
          <w:szCs w:val="24"/>
          <w:lang w:val="ro-RO"/>
        </w:rPr>
        <w:t>. Legislaţia</w:t>
      </w:r>
      <w:r w:rsidR="004F3315" w:rsidRPr="00F93642">
        <w:rPr>
          <w:rFonts w:ascii="Arial" w:hAnsi="Arial" w:cs="Arial"/>
          <w:b/>
          <w:bCs/>
          <w:szCs w:val="24"/>
          <w:lang w:val="ro-RO"/>
        </w:rPr>
        <w:t xml:space="preserve"> aplicabilă:</w:t>
      </w:r>
    </w:p>
    <w:p w:rsidR="004F3315" w:rsidRPr="00F93642" w:rsidRDefault="004F3315" w:rsidP="000432CF">
      <w:pPr>
        <w:widowControl/>
        <w:spacing w:before="120" w:after="120"/>
        <w:rPr>
          <w:rFonts w:ascii="Arial" w:hAnsi="Arial" w:cs="Arial"/>
          <w:bCs/>
          <w:szCs w:val="24"/>
          <w:lang w:val="ro-RO"/>
        </w:rPr>
      </w:pPr>
      <w:r w:rsidRPr="00F93642">
        <w:rPr>
          <w:rFonts w:ascii="Arial" w:hAnsi="Arial" w:cs="Arial"/>
          <w:bCs/>
          <w:szCs w:val="24"/>
          <w:lang w:val="ro-RO"/>
        </w:rPr>
        <w:t>La încheierea şi pentru aplicarea prezentului Contract sunt avu</w:t>
      </w:r>
      <w:r w:rsidR="0085467C" w:rsidRPr="00F93642">
        <w:rPr>
          <w:rFonts w:ascii="Arial" w:hAnsi="Arial" w:cs="Arial"/>
          <w:bCs/>
          <w:szCs w:val="24"/>
          <w:lang w:val="ro-RO"/>
        </w:rPr>
        <w:t xml:space="preserve">te în vedere, dar </w:t>
      </w:r>
      <w:r w:rsidR="00FD13A8" w:rsidRPr="00F93642">
        <w:rPr>
          <w:rFonts w:ascii="Arial" w:hAnsi="Arial" w:cs="Arial"/>
          <w:bCs/>
          <w:szCs w:val="24"/>
          <w:lang w:val="ro-RO"/>
        </w:rPr>
        <w:t xml:space="preserve">fără a se </w:t>
      </w:r>
      <w:r w:rsidRPr="00F93642">
        <w:rPr>
          <w:rFonts w:ascii="Arial" w:hAnsi="Arial" w:cs="Arial"/>
          <w:bCs/>
          <w:szCs w:val="24"/>
          <w:lang w:val="ro-RO"/>
        </w:rPr>
        <w:t>limita la acestea, prevederile:</w:t>
      </w:r>
    </w:p>
    <w:p w:rsidR="00B23DE9" w:rsidRPr="00F93642" w:rsidRDefault="00FA057A" w:rsidP="001A5578">
      <w:pPr>
        <w:pStyle w:val="BodyText2"/>
        <w:numPr>
          <w:ilvl w:val="0"/>
          <w:numId w:val="10"/>
        </w:numPr>
        <w:tabs>
          <w:tab w:val="left" w:pos="5082"/>
        </w:tabs>
        <w:spacing w:before="120" w:after="0" w:line="240" w:lineRule="auto"/>
        <w:contextualSpacing/>
        <w:rPr>
          <w:rFonts w:ascii="Arial" w:hAnsi="Arial" w:cs="Arial"/>
          <w:bCs/>
          <w:szCs w:val="24"/>
          <w:lang w:val="ro-RO" w:eastAsia="ar-SA"/>
        </w:rPr>
      </w:pPr>
      <w:r w:rsidRPr="00F93642">
        <w:rPr>
          <w:rFonts w:ascii="Arial" w:hAnsi="Arial" w:cs="Arial"/>
          <w:bCs/>
          <w:szCs w:val="24"/>
          <w:lang w:val="ro-RO" w:eastAsia="ar-SA"/>
        </w:rPr>
        <w:t xml:space="preserve">Regulamentul (UE)  nr. 1407/2013 al Comisiei din 18 decembrie 2013 privind aplicarea art. 107 și art. 108 din Tratatul privind funcționarea Uniunii Europene ajutoarelor </w:t>
      </w:r>
      <w:r w:rsidRPr="00F93642">
        <w:rPr>
          <w:rFonts w:ascii="Arial" w:hAnsi="Arial" w:cs="Arial"/>
          <w:bCs/>
          <w:i/>
          <w:szCs w:val="24"/>
          <w:lang w:val="ro-RO" w:eastAsia="ar-SA"/>
        </w:rPr>
        <w:t>de minimis</w:t>
      </w:r>
      <w:r w:rsidR="00B23DE9" w:rsidRPr="00F93642">
        <w:rPr>
          <w:rFonts w:ascii="Arial" w:hAnsi="Arial" w:cs="Arial"/>
          <w:bCs/>
          <w:szCs w:val="24"/>
          <w:lang w:val="ro-RO"/>
        </w:rPr>
        <w:t>, publicat în Jurnalul Oficial al Uniunii Europene nr. L352/1 din 24 decembrie 2013</w:t>
      </w:r>
      <w:r w:rsidR="00310AE4" w:rsidRPr="00F93642">
        <w:rPr>
          <w:rFonts w:ascii="Arial" w:hAnsi="Arial" w:cs="Arial"/>
          <w:bCs/>
          <w:szCs w:val="24"/>
          <w:lang w:val="ro-RO"/>
        </w:rPr>
        <w:t>;</w:t>
      </w:r>
    </w:p>
    <w:p w:rsidR="00FA057A" w:rsidRPr="00F93642" w:rsidRDefault="00FA057A" w:rsidP="001A5578">
      <w:pPr>
        <w:widowControl/>
        <w:numPr>
          <w:ilvl w:val="0"/>
          <w:numId w:val="10"/>
        </w:numPr>
        <w:spacing w:before="120"/>
        <w:contextualSpacing/>
        <w:rPr>
          <w:rFonts w:ascii="Arial" w:hAnsi="Arial" w:cs="Arial"/>
          <w:szCs w:val="24"/>
          <w:lang w:val="ro-RO"/>
        </w:rPr>
      </w:pPr>
      <w:r w:rsidRPr="00F93642">
        <w:rPr>
          <w:rFonts w:ascii="Arial" w:hAnsi="Arial" w:cs="Arial"/>
          <w:szCs w:val="24"/>
          <w:lang w:val="ro-RO"/>
        </w:rPr>
        <w:t>Ordonanța de urgență a Guvernului nr. 77/2014 privind procedurile naționale în domeniul ajutorului de stat, precum și pentru modificarea și completarea Legii Concurenței nr. 21/1996, aprobată  cu modificări și completări prin Legea nr. 20/2015, cu modificările și completările ulterioare;</w:t>
      </w:r>
    </w:p>
    <w:p w:rsidR="00FA057A" w:rsidRPr="00F93642" w:rsidRDefault="00FA057A" w:rsidP="001A5578">
      <w:pPr>
        <w:widowControl/>
        <w:numPr>
          <w:ilvl w:val="0"/>
          <w:numId w:val="10"/>
        </w:numPr>
        <w:spacing w:before="120"/>
        <w:contextualSpacing/>
        <w:rPr>
          <w:rFonts w:ascii="Arial" w:hAnsi="Arial" w:cs="Arial"/>
          <w:szCs w:val="24"/>
          <w:lang w:val="ro-RO"/>
        </w:rPr>
      </w:pPr>
      <w:r w:rsidRPr="00F93642">
        <w:rPr>
          <w:rFonts w:ascii="Arial" w:hAnsi="Arial" w:cs="Arial"/>
          <w:szCs w:val="24"/>
          <w:lang w:val="ro-RO"/>
        </w:rPr>
        <w:t>Ordonanța de urgență a Guvernului nr.  57/2019 privind Codul administrativ, cu modificările și completările ulterioare;</w:t>
      </w:r>
    </w:p>
    <w:p w:rsidR="00FA057A" w:rsidRPr="00F93642" w:rsidRDefault="00FA057A" w:rsidP="001A5578">
      <w:pPr>
        <w:widowControl/>
        <w:numPr>
          <w:ilvl w:val="0"/>
          <w:numId w:val="10"/>
        </w:numPr>
        <w:spacing w:before="120"/>
        <w:contextualSpacing/>
        <w:rPr>
          <w:rFonts w:ascii="Arial" w:hAnsi="Arial" w:cs="Arial"/>
          <w:szCs w:val="24"/>
          <w:lang w:val="ro-RO"/>
        </w:rPr>
      </w:pPr>
      <w:r w:rsidRPr="00F93642">
        <w:rPr>
          <w:rFonts w:ascii="Arial" w:hAnsi="Arial" w:cs="Arial"/>
          <w:szCs w:val="24"/>
          <w:lang w:val="ro-RO"/>
        </w:rPr>
        <w:t>Hotărârea Guvernului nr. 90/2010 privind organizarea și funcționarea Ministerului Culturii, cu modificările și completările ulterioare;</w:t>
      </w:r>
    </w:p>
    <w:p w:rsidR="00CB0BBA" w:rsidRDefault="00FA057A" w:rsidP="00CB0BBA">
      <w:pPr>
        <w:widowControl/>
        <w:numPr>
          <w:ilvl w:val="0"/>
          <w:numId w:val="10"/>
        </w:numPr>
        <w:spacing w:before="120"/>
        <w:contextualSpacing/>
        <w:rPr>
          <w:rFonts w:ascii="Arial" w:hAnsi="Arial" w:cs="Arial"/>
          <w:color w:val="000000" w:themeColor="text1"/>
          <w:szCs w:val="24"/>
          <w:lang w:val="ro-RO"/>
        </w:rPr>
      </w:pPr>
      <w:r w:rsidRPr="00F93642">
        <w:rPr>
          <w:rFonts w:ascii="Arial" w:hAnsi="Arial" w:cs="Arial"/>
          <w:szCs w:val="24"/>
          <w:lang w:val="ro-RO"/>
        </w:rPr>
        <w:lastRenderedPageBreak/>
        <w:t>Ordinul Min</w:t>
      </w:r>
      <w:r w:rsidR="00E66545">
        <w:rPr>
          <w:rFonts w:ascii="Arial" w:hAnsi="Arial" w:cs="Arial"/>
          <w:szCs w:val="24"/>
          <w:lang w:val="ro-RO"/>
        </w:rPr>
        <w:t>istrului Culturii nr. 2817/2020</w:t>
      </w:r>
      <w:r w:rsidRPr="00F93642">
        <w:rPr>
          <w:rFonts w:ascii="Arial" w:hAnsi="Arial" w:cs="Arial"/>
          <w:szCs w:val="24"/>
          <w:lang w:val="ro-RO"/>
        </w:rPr>
        <w:t xml:space="preserve"> pentru aprobarea Regulamentului de </w:t>
      </w:r>
      <w:r w:rsidRPr="002C1CD6">
        <w:rPr>
          <w:rFonts w:ascii="Arial" w:hAnsi="Arial" w:cs="Arial"/>
          <w:color w:val="000000" w:themeColor="text1"/>
          <w:szCs w:val="24"/>
          <w:lang w:val="ro-RO"/>
        </w:rPr>
        <w:t xml:space="preserve">organizare și funcționare a Ministerului Culturii, cu modificările </w:t>
      </w:r>
      <w:r w:rsidR="00C06C54">
        <w:rPr>
          <w:rFonts w:ascii="Arial" w:hAnsi="Arial" w:cs="Arial"/>
          <w:color w:val="000000" w:themeColor="text1"/>
          <w:szCs w:val="24"/>
          <w:lang w:val="ro-RO"/>
        </w:rPr>
        <w:t xml:space="preserve">și completările </w:t>
      </w:r>
      <w:r w:rsidRPr="002C1CD6">
        <w:rPr>
          <w:rFonts w:ascii="Arial" w:hAnsi="Arial" w:cs="Arial"/>
          <w:color w:val="000000" w:themeColor="text1"/>
          <w:szCs w:val="24"/>
          <w:lang w:val="ro-RO"/>
        </w:rPr>
        <w:t>ulterioare;</w:t>
      </w:r>
    </w:p>
    <w:p w:rsidR="00CB0BBA" w:rsidRPr="00CB0BBA" w:rsidRDefault="00CB0BBA" w:rsidP="00CB0BBA">
      <w:pPr>
        <w:widowControl/>
        <w:numPr>
          <w:ilvl w:val="0"/>
          <w:numId w:val="10"/>
        </w:numPr>
        <w:spacing w:before="120"/>
        <w:contextualSpacing/>
        <w:rPr>
          <w:rFonts w:ascii="Arial" w:hAnsi="Arial" w:cs="Arial"/>
          <w:color w:val="000000" w:themeColor="text1"/>
          <w:szCs w:val="24"/>
          <w:lang w:val="ro-RO"/>
        </w:rPr>
      </w:pPr>
      <w:r w:rsidRPr="00CB0BBA">
        <w:rPr>
          <w:rFonts w:ascii="Arial" w:hAnsi="Arial" w:cs="Arial"/>
        </w:rPr>
        <w:t>Ordinului Ministrului Culturii nr. 3453/04.11.2022 pentru aprobarea Schemei de ajutor de minimis pentru sectorul cultural independent, în vederea finanțării nerambursabile a sectorului cultural independent în perioada 2023-2024, cu modificările și completările ulterioare</w:t>
      </w:r>
      <w:r>
        <w:rPr>
          <w:rFonts w:ascii="Arial" w:hAnsi="Arial" w:cs="Arial"/>
        </w:rPr>
        <w:t>;</w:t>
      </w:r>
    </w:p>
    <w:p w:rsidR="00671E56" w:rsidRPr="002C1CD6" w:rsidRDefault="00671E56" w:rsidP="003B1066">
      <w:pPr>
        <w:widowControl/>
        <w:numPr>
          <w:ilvl w:val="0"/>
          <w:numId w:val="45"/>
        </w:numPr>
        <w:shd w:val="clear" w:color="auto" w:fill="FFFFFF"/>
        <w:tabs>
          <w:tab w:val="left" w:pos="720"/>
        </w:tabs>
        <w:spacing w:after="200" w:line="276" w:lineRule="auto"/>
        <w:contextualSpacing/>
        <w:rPr>
          <w:rFonts w:ascii="Arial" w:eastAsia="SimSun" w:hAnsi="Arial" w:cs="Arial"/>
          <w:color w:val="000000" w:themeColor="text1"/>
          <w:szCs w:val="24"/>
          <w:lang w:val="ro-RO" w:eastAsia="zh-CN"/>
        </w:rPr>
      </w:pPr>
      <w:r w:rsidRPr="002C1CD6">
        <w:rPr>
          <w:rFonts w:ascii="Arial" w:hAnsi="Arial" w:cs="Arial"/>
          <w:color w:val="000000" w:themeColor="text1"/>
          <w:szCs w:val="24"/>
          <w:lang w:val="ro-RO"/>
        </w:rPr>
        <w:t>Ordinului Președintelui Consiliului Concurenței nr. 441/2022 pentru punerea în aplicare a Regulamentului privind procedurile de monitorizare a ajutoarelor de stat şi de minimis, precum și ale Ordinului Președintelui Consiliului Concurenței nr. 386/2020 pentru punerea în aplicare a Instrucțiunilor privind procedura de calculare a dobânzii în cazul ajutorului de stat sau de minimis care trebuie rambursat sau recuperat</w:t>
      </w:r>
      <w:r w:rsidRPr="002C1CD6">
        <w:rPr>
          <w:rFonts w:ascii="Arial" w:eastAsia="Calibri" w:hAnsi="Arial" w:cs="Arial"/>
          <w:color w:val="000000" w:themeColor="text1"/>
          <w:sz w:val="22"/>
          <w:shd w:val="clear" w:color="auto" w:fill="FFFFFF"/>
          <w:lang w:val="ro-RO"/>
        </w:rPr>
        <w:t>;</w:t>
      </w:r>
    </w:p>
    <w:p w:rsidR="00633293" w:rsidRPr="002C1CD6" w:rsidRDefault="00633293" w:rsidP="003B1066">
      <w:pPr>
        <w:widowControl/>
        <w:spacing w:before="120" w:after="120" w:line="276" w:lineRule="auto"/>
        <w:ind w:left="90" w:right="-36" w:hanging="90"/>
        <w:rPr>
          <w:rFonts w:ascii="Arial" w:hAnsi="Arial" w:cs="Arial"/>
          <w:b/>
          <w:i/>
          <w:szCs w:val="24"/>
          <w:lang w:val="ro-RO"/>
        </w:rPr>
      </w:pPr>
    </w:p>
    <w:p w:rsidR="00E64D0B" w:rsidRPr="00F93642" w:rsidRDefault="00B66C85" w:rsidP="007D3C5A">
      <w:pPr>
        <w:widowControl/>
        <w:spacing w:before="120" w:after="120"/>
        <w:rPr>
          <w:rFonts w:ascii="Arial" w:hAnsi="Arial" w:cs="Arial"/>
          <w:b/>
          <w:bCs/>
          <w:szCs w:val="24"/>
          <w:lang w:val="ro-RO"/>
        </w:rPr>
      </w:pPr>
      <w:r>
        <w:rPr>
          <w:rFonts w:ascii="Arial" w:hAnsi="Arial" w:cs="Arial"/>
          <w:b/>
          <w:bCs/>
          <w:szCs w:val="24"/>
          <w:lang w:val="ro-RO"/>
        </w:rPr>
        <w:t xml:space="preserve">Art. </w:t>
      </w:r>
      <w:r w:rsidR="00950869">
        <w:rPr>
          <w:rFonts w:ascii="Arial" w:hAnsi="Arial" w:cs="Arial"/>
          <w:b/>
          <w:bCs/>
          <w:szCs w:val="24"/>
          <w:lang w:val="ro-RO"/>
        </w:rPr>
        <w:t>3</w:t>
      </w:r>
      <w:r w:rsidR="00E07B4D" w:rsidRPr="00F93642">
        <w:rPr>
          <w:rFonts w:ascii="Arial" w:hAnsi="Arial" w:cs="Arial"/>
          <w:b/>
          <w:bCs/>
          <w:szCs w:val="24"/>
          <w:lang w:val="ro-RO"/>
        </w:rPr>
        <w:t>.</w:t>
      </w:r>
      <w:r w:rsidR="00B475D6" w:rsidRPr="00F93642">
        <w:rPr>
          <w:rFonts w:ascii="Arial" w:hAnsi="Arial" w:cs="Arial"/>
          <w:b/>
          <w:bCs/>
          <w:szCs w:val="24"/>
          <w:lang w:val="ro-RO"/>
        </w:rPr>
        <w:t xml:space="preserve"> </w:t>
      </w:r>
      <w:r w:rsidR="00950869">
        <w:rPr>
          <w:rFonts w:ascii="Arial" w:hAnsi="Arial" w:cs="Arial"/>
          <w:b/>
          <w:bCs/>
          <w:szCs w:val="24"/>
          <w:lang w:val="ro-RO"/>
        </w:rPr>
        <w:t>Durata contractului de finanțare</w:t>
      </w:r>
    </w:p>
    <w:p w:rsidR="00FA057A" w:rsidRPr="00F93642" w:rsidRDefault="00B66C85" w:rsidP="00FA057A">
      <w:pPr>
        <w:spacing w:before="120"/>
        <w:contextualSpacing/>
        <w:rPr>
          <w:rFonts w:ascii="Arial" w:hAnsi="Arial" w:cs="Arial"/>
          <w:bCs/>
          <w:szCs w:val="24"/>
          <w:lang w:val="ro-RO"/>
        </w:rPr>
      </w:pPr>
      <w:r w:rsidRPr="00E66545">
        <w:rPr>
          <w:rFonts w:ascii="Arial" w:hAnsi="Arial" w:cs="Arial"/>
          <w:b/>
          <w:bCs/>
          <w:szCs w:val="24"/>
          <w:lang w:val="ro-RO"/>
        </w:rPr>
        <w:t>3</w:t>
      </w:r>
      <w:r w:rsidR="00FA057A" w:rsidRPr="00E66545">
        <w:rPr>
          <w:rFonts w:ascii="Arial" w:hAnsi="Arial" w:cs="Arial"/>
          <w:b/>
          <w:bCs/>
          <w:szCs w:val="24"/>
          <w:lang w:val="ro-RO"/>
        </w:rPr>
        <w:t>.1</w:t>
      </w:r>
      <w:r w:rsidR="00FA057A" w:rsidRPr="00F93642">
        <w:rPr>
          <w:rFonts w:ascii="Arial" w:hAnsi="Arial" w:cs="Arial"/>
          <w:bCs/>
          <w:szCs w:val="24"/>
          <w:lang w:val="ro-RO"/>
        </w:rPr>
        <w:t xml:space="preserve">. Perioada de valabilitate a </w:t>
      </w:r>
      <w:r w:rsidR="00D63211">
        <w:rPr>
          <w:rFonts w:ascii="Arial" w:hAnsi="Arial" w:cs="Arial"/>
          <w:bCs/>
          <w:szCs w:val="24"/>
          <w:lang w:val="ro-RO"/>
        </w:rPr>
        <w:t>prezentului contract, prin</w:t>
      </w:r>
      <w:r w:rsidR="00FA057A" w:rsidRPr="00F93642">
        <w:rPr>
          <w:rFonts w:ascii="Arial" w:hAnsi="Arial" w:cs="Arial"/>
          <w:bCs/>
          <w:szCs w:val="24"/>
          <w:lang w:val="ro-RO"/>
        </w:rPr>
        <w:t xml:space="preserve"> care vor fi acordate ajutoare </w:t>
      </w:r>
      <w:r w:rsidR="00FA057A" w:rsidRPr="00F93642">
        <w:rPr>
          <w:rFonts w:ascii="Arial" w:hAnsi="Arial" w:cs="Arial"/>
          <w:bCs/>
          <w:i/>
          <w:szCs w:val="24"/>
          <w:lang w:val="ro-RO"/>
        </w:rPr>
        <w:t>de minimis</w:t>
      </w:r>
      <w:r w:rsidR="00D63211">
        <w:rPr>
          <w:rFonts w:ascii="Arial" w:hAnsi="Arial" w:cs="Arial"/>
          <w:bCs/>
          <w:i/>
          <w:szCs w:val="24"/>
          <w:lang w:val="ro-RO"/>
        </w:rPr>
        <w:t>,</w:t>
      </w:r>
      <w:r w:rsidR="00FA057A" w:rsidRPr="00F93642">
        <w:rPr>
          <w:rFonts w:ascii="Arial" w:hAnsi="Arial" w:cs="Arial"/>
          <w:bCs/>
          <w:szCs w:val="24"/>
          <w:lang w:val="ro-RO"/>
        </w:rPr>
        <w:t xml:space="preserve"> este de la data </w:t>
      </w:r>
      <w:r w:rsidR="00D63211">
        <w:rPr>
          <w:rFonts w:ascii="Arial" w:hAnsi="Arial" w:cs="Arial"/>
          <w:bCs/>
          <w:szCs w:val="24"/>
          <w:lang w:val="ro-RO"/>
        </w:rPr>
        <w:t>semnării de către părțile contractante</w:t>
      </w:r>
      <w:r w:rsidR="00FA057A" w:rsidRPr="00F93642">
        <w:rPr>
          <w:rFonts w:ascii="Arial" w:hAnsi="Arial" w:cs="Arial"/>
          <w:bCs/>
          <w:szCs w:val="24"/>
          <w:lang w:val="ro-RO"/>
        </w:rPr>
        <w:t xml:space="preserve"> până la data de 31 decembrie 2023.</w:t>
      </w:r>
    </w:p>
    <w:p w:rsidR="00FA057A" w:rsidRPr="00F93642" w:rsidRDefault="00B66C85" w:rsidP="00B21090">
      <w:pPr>
        <w:spacing w:before="120"/>
        <w:contextualSpacing/>
        <w:rPr>
          <w:rFonts w:ascii="Arial" w:hAnsi="Arial" w:cs="Arial"/>
          <w:b/>
          <w:szCs w:val="24"/>
          <w:lang w:val="ro-RO"/>
        </w:rPr>
      </w:pPr>
      <w:r w:rsidRPr="00E66545">
        <w:rPr>
          <w:rFonts w:ascii="Arial" w:hAnsi="Arial" w:cs="Arial"/>
          <w:b/>
          <w:bCs/>
          <w:szCs w:val="24"/>
          <w:lang w:val="ro-RO"/>
        </w:rPr>
        <w:t>3</w:t>
      </w:r>
      <w:r w:rsidR="00FA057A" w:rsidRPr="00E66545">
        <w:rPr>
          <w:rFonts w:ascii="Arial" w:hAnsi="Arial" w:cs="Arial"/>
          <w:b/>
          <w:bCs/>
          <w:szCs w:val="24"/>
          <w:lang w:val="ro-RO"/>
        </w:rPr>
        <w:t>.2.</w:t>
      </w:r>
      <w:r w:rsidR="00FA057A" w:rsidRPr="00F93642">
        <w:rPr>
          <w:rFonts w:ascii="Arial" w:hAnsi="Arial" w:cs="Arial"/>
          <w:bCs/>
          <w:szCs w:val="24"/>
          <w:lang w:val="ro-RO"/>
        </w:rPr>
        <w:t xml:space="preserve"> </w:t>
      </w:r>
      <w:r w:rsidR="00FA057A" w:rsidRPr="00F93642">
        <w:rPr>
          <w:rFonts w:ascii="Arial" w:hAnsi="Arial" w:cs="Arial"/>
          <w:szCs w:val="24"/>
          <w:lang w:val="ro-RO"/>
        </w:rPr>
        <w:t xml:space="preserve">Data până la care se vor efectua plățile ajutorului </w:t>
      </w:r>
      <w:r w:rsidR="00FA057A" w:rsidRPr="00F93642">
        <w:rPr>
          <w:rFonts w:ascii="Arial" w:hAnsi="Arial" w:cs="Arial"/>
          <w:i/>
          <w:szCs w:val="24"/>
          <w:lang w:val="ro-RO"/>
        </w:rPr>
        <w:t>de minimis</w:t>
      </w:r>
      <w:r w:rsidR="00FA057A" w:rsidRPr="00F93642">
        <w:rPr>
          <w:rFonts w:ascii="Arial" w:hAnsi="Arial" w:cs="Arial"/>
          <w:szCs w:val="24"/>
          <w:lang w:val="ro-RO"/>
        </w:rPr>
        <w:t xml:space="preserve"> este </w:t>
      </w:r>
      <w:r w:rsidR="00FA057A" w:rsidRPr="00F93642">
        <w:rPr>
          <w:rFonts w:ascii="Arial" w:hAnsi="Arial" w:cs="Arial"/>
          <w:szCs w:val="24"/>
        </w:rPr>
        <w:t>cel târziu 30 iunie 2024, în limita creditelor bugetare.</w:t>
      </w:r>
    </w:p>
    <w:p w:rsidR="00AE10C5" w:rsidRPr="00F93642" w:rsidRDefault="00AE10C5" w:rsidP="000432CF">
      <w:pPr>
        <w:spacing w:before="120" w:after="120"/>
        <w:ind w:left="284" w:right="-36"/>
        <w:rPr>
          <w:rFonts w:ascii="Arial" w:hAnsi="Arial" w:cs="Arial"/>
          <w:b/>
          <w:szCs w:val="24"/>
          <w:lang w:val="ro-RO"/>
        </w:rPr>
      </w:pPr>
    </w:p>
    <w:p w:rsidR="00C50FF1" w:rsidRPr="00F93642" w:rsidRDefault="00B66C85" w:rsidP="000432CF">
      <w:pPr>
        <w:widowControl/>
        <w:spacing w:before="120" w:after="120" w:line="276" w:lineRule="auto"/>
        <w:ind w:left="360" w:right="-36" w:hanging="360"/>
        <w:rPr>
          <w:rFonts w:ascii="Arial" w:hAnsi="Arial" w:cs="Arial"/>
          <w:b/>
          <w:szCs w:val="24"/>
          <w:lang w:val="ro-RO"/>
        </w:rPr>
      </w:pPr>
      <w:r>
        <w:rPr>
          <w:rFonts w:ascii="Arial" w:hAnsi="Arial" w:cs="Arial"/>
          <w:b/>
          <w:szCs w:val="24"/>
          <w:lang w:val="ro-RO"/>
        </w:rPr>
        <w:t xml:space="preserve">Art. </w:t>
      </w:r>
      <w:r w:rsidR="00B21090">
        <w:rPr>
          <w:rFonts w:ascii="Arial" w:hAnsi="Arial" w:cs="Arial"/>
          <w:b/>
          <w:szCs w:val="24"/>
          <w:lang w:val="ro-RO"/>
        </w:rPr>
        <w:t>4</w:t>
      </w:r>
      <w:r w:rsidR="00FB7AF3" w:rsidRPr="00F93642">
        <w:rPr>
          <w:rFonts w:ascii="Arial" w:hAnsi="Arial" w:cs="Arial"/>
          <w:b/>
          <w:szCs w:val="24"/>
          <w:lang w:val="ro-RO"/>
        </w:rPr>
        <w:t>.</w:t>
      </w:r>
      <w:r w:rsidR="007864A4" w:rsidRPr="00F93642">
        <w:rPr>
          <w:rFonts w:ascii="Arial" w:hAnsi="Arial" w:cs="Arial"/>
          <w:b/>
          <w:szCs w:val="24"/>
          <w:lang w:val="ro-RO"/>
        </w:rPr>
        <w:t xml:space="preserve"> </w:t>
      </w:r>
      <w:r w:rsidR="00A5639F" w:rsidRPr="00F93642">
        <w:rPr>
          <w:rFonts w:ascii="Arial" w:hAnsi="Arial" w:cs="Arial"/>
          <w:b/>
          <w:szCs w:val="24"/>
          <w:lang w:val="ro-RO"/>
        </w:rPr>
        <w:t xml:space="preserve">Obiectul </w:t>
      </w:r>
      <w:r w:rsidR="00DB0701" w:rsidRPr="00F93642">
        <w:rPr>
          <w:rFonts w:ascii="Arial" w:hAnsi="Arial" w:cs="Arial"/>
          <w:b/>
          <w:szCs w:val="24"/>
          <w:lang w:val="ro-RO"/>
        </w:rPr>
        <w:t>c</w:t>
      </w:r>
      <w:r w:rsidR="00037082" w:rsidRPr="00F93642">
        <w:rPr>
          <w:rFonts w:ascii="Arial" w:hAnsi="Arial" w:cs="Arial"/>
          <w:b/>
          <w:szCs w:val="24"/>
          <w:lang w:val="ro-RO"/>
        </w:rPr>
        <w:t>ontractului</w:t>
      </w:r>
      <w:r w:rsidR="00A5639F" w:rsidRPr="00F93642">
        <w:rPr>
          <w:rFonts w:ascii="Arial" w:hAnsi="Arial" w:cs="Arial"/>
          <w:b/>
          <w:szCs w:val="24"/>
          <w:lang w:val="ro-RO"/>
        </w:rPr>
        <w:t xml:space="preserve"> şi scopul acordării </w:t>
      </w:r>
      <w:r w:rsidR="00B21090">
        <w:rPr>
          <w:rFonts w:ascii="Arial" w:hAnsi="Arial" w:cs="Arial"/>
          <w:b/>
          <w:szCs w:val="24"/>
          <w:lang w:val="ro-RO"/>
        </w:rPr>
        <w:t>finanțării</w:t>
      </w:r>
    </w:p>
    <w:p w:rsidR="00614847" w:rsidRPr="00AD64A7" w:rsidRDefault="001A5578" w:rsidP="00AD64A7">
      <w:pPr>
        <w:widowControl/>
        <w:shd w:val="clear" w:color="auto" w:fill="FFFFFF"/>
        <w:suppressAutoHyphens/>
        <w:rPr>
          <w:rFonts w:ascii="Arial" w:hAnsi="Arial" w:cs="Arial"/>
          <w:lang w:val="ro-RO" w:eastAsia="ar-SA"/>
        </w:rPr>
      </w:pPr>
      <w:r w:rsidRPr="001A5578">
        <w:rPr>
          <w:rFonts w:ascii="Arial" w:hAnsi="Arial" w:cs="Arial"/>
          <w:b/>
          <w:szCs w:val="24"/>
          <w:lang w:val="ro-RO"/>
        </w:rPr>
        <w:t>4</w:t>
      </w:r>
      <w:r w:rsidR="00C50FF1" w:rsidRPr="001A5578">
        <w:rPr>
          <w:rFonts w:ascii="Arial" w:hAnsi="Arial" w:cs="Arial"/>
          <w:b/>
          <w:szCs w:val="24"/>
          <w:lang w:val="ro-RO"/>
        </w:rPr>
        <w:t>.1.</w:t>
      </w:r>
      <w:r w:rsidR="00C50FF1" w:rsidRPr="001A5578">
        <w:rPr>
          <w:rFonts w:ascii="Arial" w:hAnsi="Arial" w:cs="Arial"/>
          <w:szCs w:val="24"/>
          <w:lang w:val="ro-RO"/>
        </w:rPr>
        <w:t xml:space="preserve"> </w:t>
      </w:r>
      <w:r w:rsidR="00C50FF1" w:rsidRPr="001A5578">
        <w:rPr>
          <w:rFonts w:ascii="Arial" w:hAnsi="Arial" w:cs="Arial"/>
          <w:b/>
          <w:szCs w:val="24"/>
          <w:lang w:val="ro-RO"/>
        </w:rPr>
        <w:t>Obiectul contractului</w:t>
      </w:r>
      <w:r w:rsidR="00C50FF1" w:rsidRPr="001A5578">
        <w:rPr>
          <w:rFonts w:ascii="Arial" w:hAnsi="Arial" w:cs="Arial"/>
          <w:szCs w:val="24"/>
          <w:lang w:val="ro-RO"/>
        </w:rPr>
        <w:t xml:space="preserve"> –</w:t>
      </w:r>
      <w:r w:rsidR="001016EC" w:rsidRPr="001A5578">
        <w:rPr>
          <w:rFonts w:ascii="Arial" w:hAnsi="Arial" w:cs="Arial"/>
          <w:szCs w:val="24"/>
          <w:lang w:val="ro-RO"/>
        </w:rPr>
        <w:t xml:space="preserve"> </w:t>
      </w:r>
      <w:r w:rsidRPr="001A5578">
        <w:rPr>
          <w:rFonts w:ascii="Arial" w:hAnsi="Arial" w:cs="Arial"/>
          <w:lang w:eastAsia="ar-SA"/>
        </w:rPr>
        <w:t xml:space="preserve">acordarea </w:t>
      </w:r>
      <w:r w:rsidR="00CC45C0" w:rsidRPr="00CC45C0">
        <w:rPr>
          <w:rFonts w:ascii="Arial" w:hAnsi="Arial" w:cs="Arial"/>
          <w:lang w:eastAsia="ar-SA"/>
        </w:rPr>
        <w:t xml:space="preserve">ajutorului de </w:t>
      </w:r>
      <w:r w:rsidR="00CC45C0">
        <w:rPr>
          <w:rFonts w:ascii="Arial" w:hAnsi="Arial" w:cs="Arial"/>
          <w:lang w:eastAsia="ar-SA"/>
        </w:rPr>
        <w:t>minimis</w:t>
      </w:r>
      <w:r w:rsidR="00CC45C0" w:rsidRPr="00CC45C0">
        <w:rPr>
          <w:rFonts w:ascii="Arial" w:hAnsi="Arial" w:cs="Arial"/>
          <w:lang w:eastAsia="ar-SA"/>
        </w:rPr>
        <w:t xml:space="preserve"> sub formă de grant</w:t>
      </w:r>
      <w:r w:rsidR="00CC45C0" w:rsidRPr="00CC45C0" w:rsidDel="00CC45C0">
        <w:rPr>
          <w:rFonts w:ascii="Arial" w:hAnsi="Arial" w:cs="Arial"/>
          <w:lang w:eastAsia="ar-SA"/>
        </w:rPr>
        <w:t xml:space="preserve"> </w:t>
      </w:r>
      <w:r w:rsidR="00CC45C0">
        <w:rPr>
          <w:rFonts w:ascii="Arial" w:hAnsi="Arial" w:cs="Arial"/>
          <w:lang w:eastAsia="ar-SA"/>
        </w:rPr>
        <w:t>,</w:t>
      </w:r>
      <w:r w:rsidRPr="001A5578">
        <w:rPr>
          <w:rFonts w:ascii="Arial" w:hAnsi="Arial" w:cs="Arial"/>
          <w:lang w:eastAsia="ar-SA"/>
        </w:rPr>
        <w:t xml:space="preserve">în temeiul </w:t>
      </w:r>
      <w:r w:rsidR="0079054A">
        <w:rPr>
          <w:rFonts w:ascii="Arial" w:hAnsi="Arial" w:cs="Arial"/>
          <w:lang w:eastAsia="ar-SA"/>
        </w:rPr>
        <w:t xml:space="preserve">prevederilor </w:t>
      </w:r>
      <w:r w:rsidRPr="001A5578">
        <w:rPr>
          <w:rFonts w:ascii="Arial" w:hAnsi="Arial" w:cs="Arial"/>
          <w:lang w:eastAsia="ar-SA"/>
        </w:rPr>
        <w:t xml:space="preserve">Schemei </w:t>
      </w:r>
      <w:r w:rsidRPr="001A5578">
        <w:rPr>
          <w:rFonts w:ascii="Arial" w:hAnsi="Arial" w:cs="Arial"/>
          <w:bCs/>
          <w:lang w:val="ro-RO" w:eastAsia="ar-SA"/>
        </w:rPr>
        <w:t xml:space="preserve">de ajutor </w:t>
      </w:r>
      <w:r w:rsidRPr="001A5578">
        <w:rPr>
          <w:rFonts w:ascii="Arial" w:hAnsi="Arial" w:cs="Arial"/>
          <w:bCs/>
          <w:i/>
          <w:iCs/>
          <w:lang w:val="ro-RO" w:eastAsia="ar-SA"/>
        </w:rPr>
        <w:t>de minimis</w:t>
      </w:r>
      <w:r w:rsidRPr="001A5578">
        <w:rPr>
          <w:rFonts w:ascii="Arial" w:hAnsi="Arial" w:cs="Arial"/>
          <w:bCs/>
          <w:lang w:val="ro-RO" w:eastAsia="ar-SA"/>
        </w:rPr>
        <w:t xml:space="preserve"> pentru </w:t>
      </w:r>
      <w:r w:rsidRPr="001A5578">
        <w:rPr>
          <w:rFonts w:ascii="Arial" w:hAnsi="Arial" w:cs="Arial"/>
          <w:lang w:val="ro-RO" w:eastAsia="ar-SA"/>
        </w:rPr>
        <w:t>sectorul cultural independent, în vederea finanțării nerambursabile a sectorului cultural independent în perioada 2023-2024, Anexă la Ordinul M</w:t>
      </w:r>
      <w:r w:rsidR="00793578">
        <w:rPr>
          <w:rFonts w:ascii="Arial" w:hAnsi="Arial" w:cs="Arial"/>
          <w:lang w:val="ro-RO" w:eastAsia="ar-SA"/>
        </w:rPr>
        <w:t>inistrului Culturii nr. 3453/2022</w:t>
      </w:r>
      <w:r w:rsidR="008558C8">
        <w:rPr>
          <w:rFonts w:ascii="Arial" w:hAnsi="Arial" w:cs="Arial"/>
          <w:lang w:val="ro-RO" w:eastAsia="ar-SA"/>
        </w:rPr>
        <w:t xml:space="preserve">, </w:t>
      </w:r>
      <w:r w:rsidR="00CC45C0">
        <w:rPr>
          <w:rFonts w:ascii="Arial" w:hAnsi="Arial" w:cs="Arial"/>
          <w:lang w:val="ro-RO" w:eastAsia="ar-SA"/>
        </w:rPr>
        <w:t xml:space="preserve">cu modificările și completările ulterioare, </w:t>
      </w:r>
      <w:r w:rsidR="008558C8">
        <w:rPr>
          <w:rFonts w:ascii="Arial" w:hAnsi="Arial" w:cs="Arial"/>
          <w:lang w:val="ro-RO" w:eastAsia="ar-SA"/>
        </w:rPr>
        <w:t>denumită în continuare Schema</w:t>
      </w:r>
      <w:r w:rsidR="00CC45C0">
        <w:rPr>
          <w:rFonts w:ascii="Arial" w:hAnsi="Arial" w:cs="Arial"/>
          <w:lang w:val="ro-RO" w:eastAsia="ar-SA"/>
        </w:rPr>
        <w:t xml:space="preserve">, precum și </w:t>
      </w:r>
      <w:r w:rsidR="0079054A">
        <w:rPr>
          <w:rFonts w:ascii="Arial" w:hAnsi="Arial" w:cs="Arial"/>
          <w:lang w:val="ro-RO" w:eastAsia="ar-SA"/>
        </w:rPr>
        <w:t xml:space="preserve">ale OMC nr. ............ de aprobare a Procedurii </w:t>
      </w:r>
      <w:r w:rsidR="0079054A" w:rsidRPr="0079054A">
        <w:rPr>
          <w:rFonts w:ascii="Arial" w:hAnsi="Arial" w:cs="Arial"/>
          <w:lang w:val="ro-RO" w:eastAsia="ar-SA"/>
        </w:rPr>
        <w:t>de implementare a Schemei de ajutor minimis prevăzută de Ordinul ministrului culturii nr. 3453/2022</w:t>
      </w:r>
      <w:r w:rsidR="0079054A">
        <w:rPr>
          <w:rFonts w:ascii="Arial" w:hAnsi="Arial" w:cs="Arial"/>
          <w:lang w:val="ro-RO" w:eastAsia="ar-SA"/>
        </w:rPr>
        <w:t>, cu modificările și completările ulterioare,</w:t>
      </w:r>
      <w:r w:rsidR="0079054A" w:rsidRPr="0079054A">
        <w:rPr>
          <w:rFonts w:ascii="Arial" w:hAnsi="Arial" w:cs="Arial"/>
          <w:lang w:val="ro-RO" w:eastAsia="ar-SA"/>
        </w:rPr>
        <w:t xml:space="preserve"> pentru sectorul cultural independent, în vederea finanțării nerambursabile a sectorului cultu</w:t>
      </w:r>
      <w:r w:rsidR="00694159">
        <w:rPr>
          <w:rFonts w:ascii="Arial" w:hAnsi="Arial" w:cs="Arial"/>
          <w:lang w:val="ro-RO" w:eastAsia="ar-SA"/>
        </w:rPr>
        <w:t>ral independent în perioada 2023-2024.</w:t>
      </w:r>
    </w:p>
    <w:p w:rsidR="00CC45C0" w:rsidRPr="00694159" w:rsidRDefault="00CC45C0" w:rsidP="00017EF2">
      <w:pPr>
        <w:rPr>
          <w:rFonts w:ascii="Arial" w:hAnsi="Arial" w:cs="Arial"/>
          <w:color w:val="000000" w:themeColor="text1"/>
          <w:szCs w:val="24"/>
        </w:rPr>
      </w:pPr>
      <w:r>
        <w:rPr>
          <w:rFonts w:ascii="Arial" w:hAnsi="Arial" w:cs="Arial"/>
          <w:szCs w:val="24"/>
          <w:lang w:val="ro-RO"/>
        </w:rPr>
        <w:t xml:space="preserve">4.2. </w:t>
      </w:r>
      <w:r w:rsidRPr="004A336B">
        <w:rPr>
          <w:rFonts w:ascii="Arial" w:hAnsi="Arial" w:cs="Arial"/>
          <w:color w:val="333333"/>
          <w:sz w:val="21"/>
          <w:szCs w:val="21"/>
        </w:rPr>
        <w:t xml:space="preserve"> </w:t>
      </w:r>
      <w:r w:rsidRPr="00694159">
        <w:rPr>
          <w:rFonts w:ascii="Arial" w:hAnsi="Arial" w:cs="Arial"/>
          <w:color w:val="000000" w:themeColor="text1"/>
          <w:szCs w:val="24"/>
        </w:rPr>
        <w:t xml:space="preserve">Beneficiarul primeşte un grant reprezentând maximum 20% din baza de calcul, rezultată din desfășurarea activităților aferente codurilor CAEN prevăzute la art. 8 alin. (2) lit. c) </w:t>
      </w:r>
      <w:r w:rsidR="0079054A" w:rsidRPr="00694159">
        <w:rPr>
          <w:rFonts w:ascii="Arial" w:hAnsi="Arial" w:cs="Arial"/>
          <w:color w:val="000000" w:themeColor="text1"/>
          <w:szCs w:val="24"/>
        </w:rPr>
        <w:t xml:space="preserve">din Schemă, </w:t>
      </w:r>
      <w:r w:rsidRPr="00694159">
        <w:rPr>
          <w:rFonts w:ascii="Arial" w:hAnsi="Arial" w:cs="Arial"/>
          <w:color w:val="000000" w:themeColor="text1"/>
          <w:szCs w:val="24"/>
        </w:rPr>
        <w:t xml:space="preserve">în anul 2020 comparativ cu anul 2019, dar nu mai mult de echivalentul în lei al sumei de 200.000 euro la nivel de întreprindere, calculată pe durata ultimilor 3 ani fiscali (anul fiscal în curs și doi ani fiscali anteriori). Cifrele utilizate trebuie să fie brute, înainte de deducerea impozitelor sau altor taxe. </w:t>
      </w:r>
    </w:p>
    <w:p w:rsidR="0079054A" w:rsidRPr="00694159" w:rsidRDefault="0079054A" w:rsidP="0079054A">
      <w:pPr>
        <w:shd w:val="clear" w:color="auto" w:fill="FFFFFF"/>
        <w:spacing w:after="150"/>
        <w:rPr>
          <w:rFonts w:ascii="Arial" w:hAnsi="Arial" w:cs="Arial"/>
          <w:color w:val="000000" w:themeColor="text1"/>
          <w:szCs w:val="24"/>
        </w:rPr>
      </w:pPr>
      <w:r w:rsidRPr="00694159">
        <w:rPr>
          <w:rFonts w:ascii="Arial" w:hAnsi="Arial" w:cs="Arial"/>
          <w:color w:val="000000" w:themeColor="text1"/>
          <w:szCs w:val="24"/>
        </w:rPr>
        <w:t>4.3. Baza de calcul al ajutorului reprezintă diferența dintre cifra de afaceri obținută din activitatea eligibilă aferentă anului 2019 și cifra de afaceri obținută din activitatea eligibilă aferentă anului 2020;</w:t>
      </w:r>
    </w:p>
    <w:p w:rsidR="0079054A" w:rsidRPr="00694159" w:rsidRDefault="0079054A" w:rsidP="0079054A">
      <w:pPr>
        <w:shd w:val="clear" w:color="auto" w:fill="FFFFFF"/>
        <w:spacing w:after="150"/>
        <w:rPr>
          <w:rFonts w:ascii="Arial" w:hAnsi="Arial" w:cs="Arial"/>
          <w:color w:val="000000" w:themeColor="text1"/>
          <w:szCs w:val="24"/>
        </w:rPr>
      </w:pPr>
      <w:r w:rsidRPr="00694159">
        <w:rPr>
          <w:rFonts w:ascii="Arial" w:hAnsi="Arial" w:cs="Arial"/>
          <w:color w:val="000000" w:themeColor="text1"/>
          <w:szCs w:val="24"/>
        </w:rPr>
        <w:t>4.4. Baza de calcul al ajutorului pentru codul CAEN 4791 și codul CAEN 7990, limitată la intermedierea vânzării de bilete online pentru evenimente culturale și/sau artistice reprezintă diferența dintre valoarea comisionului încasat în anul 2019 și valoarea comisionului încasat în anul 2020.</w:t>
      </w:r>
    </w:p>
    <w:p w:rsidR="0079054A" w:rsidRPr="00694159" w:rsidRDefault="0079054A" w:rsidP="0079054A">
      <w:pPr>
        <w:shd w:val="clear" w:color="auto" w:fill="FFFFFF"/>
        <w:spacing w:after="150"/>
        <w:rPr>
          <w:rFonts w:ascii="Arial" w:hAnsi="Arial" w:cs="Arial"/>
          <w:color w:val="000000" w:themeColor="text1"/>
          <w:szCs w:val="24"/>
        </w:rPr>
      </w:pPr>
      <w:r w:rsidRPr="00694159">
        <w:rPr>
          <w:rFonts w:ascii="Arial" w:hAnsi="Arial" w:cs="Arial"/>
          <w:color w:val="000000" w:themeColor="text1"/>
          <w:szCs w:val="24"/>
        </w:rPr>
        <w:t>4.5. Baza de calcul al ajutorului pentru codul CAEN 4690 și codul CAEN 4761, limitată exclusiv la vânzarea cărților, realizată prin librării operate în spații fizice accesibile publicului larg, reprezintă diferența dintre cifra de afaceri aferentă acestei categorii de vânzări pentru anul 2019 și cifra de afaceri aferentă acestei categorii de vânzări pentru  anul 2020;</w:t>
      </w:r>
    </w:p>
    <w:p w:rsidR="00CC45C0" w:rsidRPr="00694159" w:rsidRDefault="00CC45C0" w:rsidP="00CC45C0">
      <w:pPr>
        <w:spacing w:line="345" w:lineRule="atLeast"/>
        <w:rPr>
          <w:rFonts w:ascii="Arial" w:hAnsi="Arial" w:cs="Arial"/>
          <w:color w:val="000000" w:themeColor="text1"/>
          <w:szCs w:val="24"/>
        </w:rPr>
      </w:pPr>
    </w:p>
    <w:p w:rsidR="00CC45C0" w:rsidRPr="00694159" w:rsidRDefault="00CC45C0" w:rsidP="00D85AA4">
      <w:pPr>
        <w:spacing w:before="120"/>
        <w:contextualSpacing/>
        <w:rPr>
          <w:rFonts w:ascii="Arial" w:hAnsi="Arial" w:cs="Arial"/>
          <w:color w:val="000000" w:themeColor="text1"/>
          <w:szCs w:val="24"/>
          <w:lang w:val="ro-RO"/>
        </w:rPr>
      </w:pPr>
    </w:p>
    <w:p w:rsidR="002D44ED" w:rsidRDefault="002D44ED" w:rsidP="00180666">
      <w:pPr>
        <w:shd w:val="clear" w:color="auto" w:fill="FFFFFF"/>
        <w:spacing w:after="150"/>
        <w:rPr>
          <w:rFonts w:ascii="Arial" w:hAnsi="Arial" w:cs="Arial"/>
          <w:b/>
          <w:szCs w:val="24"/>
        </w:rPr>
      </w:pPr>
    </w:p>
    <w:p w:rsidR="00B475D6" w:rsidRPr="00F93642" w:rsidRDefault="0054576A" w:rsidP="000432CF">
      <w:pPr>
        <w:widowControl/>
        <w:spacing w:before="120" w:after="120" w:line="276" w:lineRule="auto"/>
        <w:ind w:left="180" w:right="-36" w:hanging="180"/>
        <w:rPr>
          <w:rFonts w:ascii="Arial" w:hAnsi="Arial" w:cs="Arial"/>
          <w:b/>
          <w:szCs w:val="24"/>
          <w:lang w:val="ro-RO"/>
        </w:rPr>
      </w:pPr>
      <w:r>
        <w:rPr>
          <w:rFonts w:ascii="Arial" w:hAnsi="Arial" w:cs="Arial"/>
          <w:b/>
          <w:szCs w:val="24"/>
          <w:lang w:val="ro-RO"/>
        </w:rPr>
        <w:t>Art. 5. Valoarea contractului de finanțare</w:t>
      </w:r>
    </w:p>
    <w:p w:rsidR="00F323E8" w:rsidRPr="0054576A" w:rsidRDefault="00D85AA4" w:rsidP="0054576A">
      <w:pPr>
        <w:pStyle w:val="ListParagraph"/>
        <w:widowControl/>
        <w:numPr>
          <w:ilvl w:val="1"/>
          <w:numId w:val="24"/>
        </w:numPr>
        <w:spacing w:before="120" w:after="120" w:line="276" w:lineRule="auto"/>
        <w:ind w:right="-36"/>
        <w:rPr>
          <w:rFonts w:ascii="Arial" w:hAnsi="Arial" w:cs="Arial"/>
          <w:szCs w:val="24"/>
          <w:lang w:val="ro-RO"/>
        </w:rPr>
      </w:pPr>
      <w:r w:rsidRPr="0054576A">
        <w:rPr>
          <w:rFonts w:ascii="Arial" w:hAnsi="Arial" w:cs="Arial"/>
          <w:szCs w:val="24"/>
          <w:lang w:val="ro-RO"/>
        </w:rPr>
        <w:t>Finanțarea</w:t>
      </w:r>
      <w:r w:rsidR="00684709" w:rsidRPr="0054576A">
        <w:rPr>
          <w:rFonts w:ascii="Arial" w:hAnsi="Arial" w:cs="Arial"/>
          <w:szCs w:val="24"/>
          <w:lang w:val="ro-RO"/>
        </w:rPr>
        <w:t xml:space="preserve"> totală acordată în baza p</w:t>
      </w:r>
      <w:r w:rsidRPr="0054576A">
        <w:rPr>
          <w:rFonts w:ascii="Arial" w:hAnsi="Arial" w:cs="Arial"/>
          <w:szCs w:val="24"/>
          <w:lang w:val="ro-RO"/>
        </w:rPr>
        <w:t>rezentului Contract</w:t>
      </w:r>
      <w:r w:rsidR="00684709" w:rsidRPr="0054576A">
        <w:rPr>
          <w:rFonts w:ascii="Arial" w:hAnsi="Arial" w:cs="Arial"/>
          <w:szCs w:val="24"/>
          <w:lang w:val="ro-RO"/>
        </w:rPr>
        <w:t xml:space="preserve"> este de .............. lei</w:t>
      </w:r>
      <w:r w:rsidR="00777576">
        <w:rPr>
          <w:rFonts w:ascii="Arial" w:hAnsi="Arial" w:cs="Arial"/>
          <w:szCs w:val="24"/>
          <w:lang w:val="ro-RO"/>
        </w:rPr>
        <w:t xml:space="preserve">, </w:t>
      </w:r>
      <w:r w:rsidR="00777576" w:rsidRPr="00777576">
        <w:rPr>
          <w:rFonts w:ascii="Arial" w:hAnsi="Arial" w:cs="Arial"/>
          <w:szCs w:val="24"/>
          <w:lang w:val="ro-RO"/>
        </w:rPr>
        <w:t>valoare aprobată în urma verificării administrative şi de eligibilitate.</w:t>
      </w:r>
      <w:r w:rsidR="00777576">
        <w:rPr>
          <w:rFonts w:ascii="Arial" w:hAnsi="Arial" w:cs="Arial"/>
          <w:szCs w:val="24"/>
          <w:lang w:val="ro-RO"/>
        </w:rPr>
        <w:t xml:space="preserve"> </w:t>
      </w:r>
      <w:r w:rsidR="00F323E8" w:rsidRPr="0054576A">
        <w:rPr>
          <w:rFonts w:ascii="Arial" w:hAnsi="Arial" w:cs="Arial"/>
          <w:szCs w:val="24"/>
          <w:lang w:val="ro-RO"/>
        </w:rPr>
        <w:t>.</w:t>
      </w:r>
    </w:p>
    <w:p w:rsidR="0054576A" w:rsidRPr="0054576A" w:rsidRDefault="008F3777" w:rsidP="0054576A">
      <w:pPr>
        <w:pStyle w:val="ListParagraph"/>
        <w:numPr>
          <w:ilvl w:val="1"/>
          <w:numId w:val="24"/>
        </w:numPr>
        <w:ind w:right="-142"/>
        <w:rPr>
          <w:rFonts w:ascii="Arial" w:hAnsi="Arial" w:cs="Arial"/>
          <w:noProof/>
          <w:szCs w:val="24"/>
          <w:lang w:val="ro-RO" w:eastAsia="ro-RO"/>
        </w:rPr>
      </w:pPr>
      <w:r>
        <w:rPr>
          <w:rFonts w:ascii="Arial" w:hAnsi="Arial" w:cs="Arial"/>
          <w:noProof/>
          <w:szCs w:val="24"/>
          <w:lang w:val="ro-RO" w:eastAsia="ro-RO"/>
        </w:rPr>
        <w:t>Plata către B</w:t>
      </w:r>
      <w:r w:rsidR="0054576A" w:rsidRPr="0054576A">
        <w:rPr>
          <w:rFonts w:ascii="Arial" w:hAnsi="Arial" w:cs="Arial"/>
          <w:noProof/>
          <w:szCs w:val="24"/>
          <w:lang w:val="ro-RO" w:eastAsia="ro-RO"/>
        </w:rPr>
        <w:t>eneficiar se va efectua în două tranșe. Prima tranșa nu va depăși 50% din valoarea grantului eligibil.</w:t>
      </w:r>
    </w:p>
    <w:p w:rsidR="0054576A" w:rsidRDefault="0054576A" w:rsidP="0054576A">
      <w:pPr>
        <w:pStyle w:val="ListParagraph"/>
        <w:numPr>
          <w:ilvl w:val="1"/>
          <w:numId w:val="24"/>
        </w:numPr>
        <w:ind w:right="-142"/>
        <w:rPr>
          <w:rFonts w:ascii="Arial" w:hAnsi="Arial" w:cs="Arial"/>
          <w:noProof/>
          <w:szCs w:val="24"/>
          <w:lang w:val="ro-RO" w:eastAsia="ro-RO"/>
        </w:rPr>
      </w:pPr>
      <w:r w:rsidRPr="0054576A">
        <w:rPr>
          <w:rFonts w:ascii="Arial" w:hAnsi="Arial" w:cs="Arial"/>
          <w:noProof/>
          <w:szCs w:val="24"/>
          <w:lang w:val="ro-RO" w:eastAsia="ro-RO"/>
        </w:rPr>
        <w:t>Intensitatea ajutorului care va fi acordat fiecărui beneficiar este de maximum 100%, aplicată la</w:t>
      </w:r>
      <w:r>
        <w:rPr>
          <w:rFonts w:ascii="Arial" w:hAnsi="Arial" w:cs="Arial"/>
          <w:noProof/>
          <w:szCs w:val="24"/>
          <w:lang w:val="ro-RO" w:eastAsia="ro-RO"/>
        </w:rPr>
        <w:t xml:space="preserve"> grantul calculat conform Schemei aprobate</w:t>
      </w:r>
      <w:r w:rsidRPr="0054576A">
        <w:rPr>
          <w:rFonts w:ascii="Arial" w:hAnsi="Arial" w:cs="Arial"/>
          <w:noProof/>
          <w:szCs w:val="24"/>
          <w:lang w:val="ro-RO" w:eastAsia="ro-RO"/>
        </w:rPr>
        <w:t>.</w:t>
      </w:r>
    </w:p>
    <w:p w:rsidR="0079054A" w:rsidRDefault="0028051A" w:rsidP="00565A68">
      <w:pPr>
        <w:pStyle w:val="ListParagraph"/>
        <w:numPr>
          <w:ilvl w:val="1"/>
          <w:numId w:val="24"/>
        </w:numPr>
        <w:tabs>
          <w:tab w:val="left" w:pos="450"/>
        </w:tabs>
        <w:ind w:right="-142"/>
        <w:rPr>
          <w:rFonts w:ascii="Arial" w:hAnsi="Arial" w:cs="Arial"/>
          <w:noProof/>
          <w:szCs w:val="24"/>
          <w:lang w:val="ro-RO" w:eastAsia="ro-RO"/>
        </w:rPr>
      </w:pPr>
      <w:r>
        <w:rPr>
          <w:rFonts w:ascii="Arial" w:hAnsi="Arial" w:cs="Arial"/>
          <w:noProof/>
          <w:szCs w:val="24"/>
          <w:lang w:val="ro-RO" w:eastAsia="ro-RO"/>
        </w:rPr>
        <w:t xml:space="preserve">    </w:t>
      </w:r>
      <w:r w:rsidR="0079054A" w:rsidRPr="0079054A">
        <w:rPr>
          <w:rFonts w:ascii="Arial" w:hAnsi="Arial" w:cs="Arial"/>
          <w:noProof/>
          <w:szCs w:val="24"/>
          <w:lang w:val="ro-RO" w:eastAsia="ro-RO"/>
        </w:rPr>
        <w:t>Cursul de schimb utilizat pentru stabilirea cuantumului ajutorului a</w:t>
      </w:r>
      <w:r w:rsidR="0079054A">
        <w:rPr>
          <w:rFonts w:ascii="Arial" w:hAnsi="Arial" w:cs="Arial"/>
          <w:noProof/>
          <w:szCs w:val="24"/>
          <w:lang w:val="ro-RO" w:eastAsia="ro-RO"/>
        </w:rPr>
        <w:t xml:space="preserve"> de minimis a</w:t>
      </w:r>
      <w:r w:rsidR="0079054A" w:rsidRPr="0079054A">
        <w:rPr>
          <w:rFonts w:ascii="Arial" w:hAnsi="Arial" w:cs="Arial"/>
          <w:noProof/>
          <w:szCs w:val="24"/>
          <w:lang w:val="ro-RO" w:eastAsia="ro-RO"/>
        </w:rPr>
        <w:t xml:space="preserve">cordat în baza prezentei </w:t>
      </w:r>
      <w:r w:rsidR="0079054A">
        <w:rPr>
          <w:rFonts w:ascii="Arial" w:hAnsi="Arial" w:cs="Arial"/>
          <w:noProof/>
          <w:szCs w:val="24"/>
          <w:lang w:val="ro-RO" w:eastAsia="ro-RO"/>
        </w:rPr>
        <w:t>S</w:t>
      </w:r>
      <w:r w:rsidR="0079054A" w:rsidRPr="0079054A">
        <w:rPr>
          <w:rFonts w:ascii="Arial" w:hAnsi="Arial" w:cs="Arial"/>
          <w:noProof/>
          <w:szCs w:val="24"/>
          <w:lang w:val="ro-RO" w:eastAsia="ro-RO"/>
        </w:rPr>
        <w:t>cheme este cursul InforEuro din luna semnării contractului de finanțare.</w:t>
      </w:r>
    </w:p>
    <w:p w:rsidR="0079054A" w:rsidRDefault="0028051A" w:rsidP="0079054A">
      <w:pPr>
        <w:pStyle w:val="ListParagraph"/>
        <w:numPr>
          <w:ilvl w:val="1"/>
          <w:numId w:val="24"/>
        </w:numPr>
        <w:tabs>
          <w:tab w:val="left" w:pos="450"/>
        </w:tabs>
        <w:ind w:right="-142"/>
        <w:rPr>
          <w:rFonts w:ascii="Arial" w:hAnsi="Arial" w:cs="Arial"/>
          <w:noProof/>
          <w:szCs w:val="24"/>
          <w:lang w:val="ro-RO" w:eastAsia="ro-RO"/>
        </w:rPr>
      </w:pPr>
      <w:r>
        <w:rPr>
          <w:rFonts w:ascii="Arial" w:hAnsi="Arial" w:cs="Arial"/>
          <w:noProof/>
          <w:szCs w:val="24"/>
          <w:lang w:val="ro-RO" w:eastAsia="ro-RO"/>
        </w:rPr>
        <w:t xml:space="preserve">   </w:t>
      </w:r>
      <w:r w:rsidR="0079054A" w:rsidRPr="0079054A">
        <w:rPr>
          <w:rFonts w:ascii="Arial" w:hAnsi="Arial" w:cs="Arial"/>
          <w:noProof/>
          <w:szCs w:val="24"/>
          <w:lang w:val="ro-RO" w:eastAsia="ro-RO"/>
        </w:rPr>
        <w:t>Contractarea se face în limita creditelor de angajament alocate cu această destinaţie.</w:t>
      </w:r>
    </w:p>
    <w:p w:rsidR="0028051A" w:rsidRDefault="0028051A" w:rsidP="0079054A">
      <w:pPr>
        <w:pStyle w:val="ListParagraph"/>
        <w:numPr>
          <w:ilvl w:val="1"/>
          <w:numId w:val="24"/>
        </w:numPr>
        <w:tabs>
          <w:tab w:val="left" w:pos="450"/>
        </w:tabs>
        <w:ind w:right="-142"/>
        <w:rPr>
          <w:rFonts w:ascii="Arial" w:hAnsi="Arial" w:cs="Arial"/>
          <w:noProof/>
          <w:szCs w:val="24"/>
          <w:lang w:val="ro-RO" w:eastAsia="ro-RO"/>
        </w:rPr>
      </w:pPr>
      <w:r>
        <w:rPr>
          <w:rFonts w:ascii="Arial" w:hAnsi="Arial" w:cs="Arial"/>
          <w:noProof/>
          <w:szCs w:val="24"/>
          <w:lang w:val="ro-RO" w:eastAsia="ro-RO"/>
        </w:rPr>
        <w:t xml:space="preserve">   </w:t>
      </w:r>
      <w:r w:rsidRPr="0028051A">
        <w:rPr>
          <w:rFonts w:ascii="Arial" w:hAnsi="Arial" w:cs="Arial"/>
          <w:noProof/>
          <w:szCs w:val="24"/>
          <w:lang w:val="ro-RO" w:eastAsia="ro-RO"/>
        </w:rPr>
        <w:t xml:space="preserve">Dacă </w:t>
      </w:r>
      <w:r>
        <w:rPr>
          <w:rFonts w:ascii="Arial" w:hAnsi="Arial" w:cs="Arial"/>
          <w:noProof/>
          <w:szCs w:val="24"/>
          <w:lang w:val="ro-RO" w:eastAsia="ro-RO"/>
        </w:rPr>
        <w:t>v</w:t>
      </w:r>
      <w:r w:rsidRPr="0028051A">
        <w:rPr>
          <w:rFonts w:ascii="Arial" w:hAnsi="Arial" w:cs="Arial"/>
          <w:noProof/>
          <w:szCs w:val="24"/>
          <w:lang w:val="ro-RO" w:eastAsia="ro-RO"/>
        </w:rPr>
        <w:t>aloarea însumată a cererilor de finanțare aprobate depășește valoarea bugetului aprobat al Schemei, plata către fiecare beneficiar se va face proporțional, prin aplicarea la valoarea grantului eligibil a procentului rezultat din raportarea bugetului schemei la valoarea totală a cererilor aprobate.</w:t>
      </w:r>
    </w:p>
    <w:p w:rsidR="0028051A" w:rsidRDefault="0028051A" w:rsidP="0016725D">
      <w:pPr>
        <w:pStyle w:val="ListParagraph"/>
        <w:tabs>
          <w:tab w:val="left" w:pos="450"/>
        </w:tabs>
        <w:ind w:right="-142"/>
        <w:rPr>
          <w:rFonts w:ascii="Arial" w:hAnsi="Arial" w:cs="Arial"/>
          <w:noProof/>
          <w:szCs w:val="24"/>
          <w:lang w:val="ro-RO" w:eastAsia="ro-RO"/>
        </w:rPr>
      </w:pPr>
    </w:p>
    <w:p w:rsidR="008F3777" w:rsidRPr="0054576A" w:rsidRDefault="008F3777" w:rsidP="008F3777">
      <w:pPr>
        <w:pStyle w:val="ListParagraph"/>
        <w:ind w:right="-142"/>
        <w:rPr>
          <w:rFonts w:ascii="Arial" w:hAnsi="Arial" w:cs="Arial"/>
          <w:noProof/>
          <w:szCs w:val="24"/>
          <w:lang w:val="ro-RO" w:eastAsia="ro-RO"/>
        </w:rPr>
      </w:pPr>
    </w:p>
    <w:p w:rsidR="00892A06" w:rsidRPr="00F93642" w:rsidRDefault="00892A06" w:rsidP="003904B1">
      <w:pPr>
        <w:widowControl/>
        <w:spacing w:before="120" w:after="120" w:line="276" w:lineRule="auto"/>
        <w:ind w:right="-36"/>
        <w:rPr>
          <w:rFonts w:ascii="Arial" w:hAnsi="Arial" w:cs="Arial"/>
          <w:szCs w:val="24"/>
          <w:lang w:val="ro-RO"/>
        </w:rPr>
      </w:pPr>
    </w:p>
    <w:p w:rsidR="00812A13" w:rsidRPr="00F93642" w:rsidRDefault="00EA699E" w:rsidP="000432CF">
      <w:pPr>
        <w:widowControl/>
        <w:spacing w:before="120" w:after="120" w:line="276" w:lineRule="auto"/>
        <w:ind w:right="-36"/>
        <w:rPr>
          <w:rFonts w:ascii="Arial" w:hAnsi="Arial" w:cs="Arial"/>
          <w:b/>
          <w:szCs w:val="24"/>
          <w:lang w:val="ro-RO"/>
        </w:rPr>
      </w:pPr>
      <w:r>
        <w:rPr>
          <w:rFonts w:ascii="Arial" w:hAnsi="Arial" w:cs="Arial"/>
          <w:b/>
          <w:szCs w:val="24"/>
          <w:lang w:val="ro-RO"/>
        </w:rPr>
        <w:t xml:space="preserve">Art. </w:t>
      </w:r>
      <w:r w:rsidR="004F02EC">
        <w:rPr>
          <w:rFonts w:ascii="Arial" w:hAnsi="Arial" w:cs="Arial"/>
          <w:b/>
          <w:szCs w:val="24"/>
          <w:lang w:val="ro-RO"/>
        </w:rPr>
        <w:t>7</w:t>
      </w:r>
      <w:r w:rsidR="00177C8D" w:rsidRPr="00F93642">
        <w:rPr>
          <w:rFonts w:ascii="Arial" w:hAnsi="Arial" w:cs="Arial"/>
          <w:b/>
          <w:szCs w:val="24"/>
          <w:lang w:val="ro-RO"/>
        </w:rPr>
        <w:t xml:space="preserve">. </w:t>
      </w:r>
      <w:r w:rsidR="00AE10C5" w:rsidRPr="00F93642">
        <w:rPr>
          <w:rFonts w:ascii="Arial" w:hAnsi="Arial" w:cs="Arial"/>
          <w:b/>
          <w:szCs w:val="24"/>
          <w:lang w:val="ro-RO"/>
        </w:rPr>
        <w:t xml:space="preserve">Drepturile </w:t>
      </w:r>
      <w:r w:rsidR="001016EC" w:rsidRPr="00F93642">
        <w:rPr>
          <w:rFonts w:ascii="Arial" w:hAnsi="Arial" w:cs="Arial"/>
          <w:b/>
          <w:szCs w:val="24"/>
          <w:lang w:val="ro-RO"/>
        </w:rPr>
        <w:t>ș</w:t>
      </w:r>
      <w:r w:rsidR="00AE10C5" w:rsidRPr="00F93642">
        <w:rPr>
          <w:rFonts w:ascii="Arial" w:hAnsi="Arial" w:cs="Arial"/>
          <w:b/>
          <w:szCs w:val="24"/>
          <w:lang w:val="ro-RO"/>
        </w:rPr>
        <w:t xml:space="preserve">i obligațiile </w:t>
      </w:r>
      <w:r w:rsidR="00916B62">
        <w:rPr>
          <w:rFonts w:ascii="Arial" w:hAnsi="Arial" w:cs="Arial"/>
          <w:b/>
          <w:szCs w:val="24"/>
          <w:lang w:val="ro-RO"/>
        </w:rPr>
        <w:t>Furnizorului</w:t>
      </w:r>
      <w:r w:rsidR="00B42F5E" w:rsidRPr="00F93642">
        <w:rPr>
          <w:rFonts w:ascii="Arial" w:hAnsi="Arial" w:cs="Arial"/>
          <w:b/>
          <w:szCs w:val="24"/>
          <w:lang w:val="ro-RO"/>
        </w:rPr>
        <w:t xml:space="preserve"> ajutor</w:t>
      </w:r>
      <w:r w:rsidR="005657A6" w:rsidRPr="00F93642">
        <w:rPr>
          <w:rFonts w:ascii="Arial" w:hAnsi="Arial" w:cs="Arial"/>
          <w:b/>
          <w:szCs w:val="24"/>
          <w:lang w:val="ro-RO"/>
        </w:rPr>
        <w:t>ului</w:t>
      </w:r>
      <w:r w:rsidR="004F4C73" w:rsidRPr="00F93642">
        <w:rPr>
          <w:rFonts w:ascii="Arial" w:hAnsi="Arial" w:cs="Arial"/>
          <w:b/>
          <w:szCs w:val="24"/>
          <w:lang w:val="ro-RO"/>
        </w:rPr>
        <w:t xml:space="preserve"> </w:t>
      </w:r>
      <w:r w:rsidR="00B42F5E" w:rsidRPr="00F93642">
        <w:rPr>
          <w:rFonts w:ascii="Arial" w:hAnsi="Arial" w:cs="Arial"/>
          <w:b/>
          <w:szCs w:val="24"/>
          <w:lang w:val="ro-RO"/>
        </w:rPr>
        <w:t>de minimis</w:t>
      </w:r>
    </w:p>
    <w:p w:rsidR="00E63E1B" w:rsidRDefault="00A37D42" w:rsidP="000432CF">
      <w:pPr>
        <w:widowControl/>
        <w:spacing w:before="120" w:after="120" w:line="276" w:lineRule="auto"/>
        <w:ind w:right="-36"/>
        <w:rPr>
          <w:rFonts w:ascii="Arial" w:hAnsi="Arial" w:cs="Arial"/>
          <w:b/>
          <w:szCs w:val="24"/>
          <w:lang w:val="ro-RO"/>
        </w:rPr>
      </w:pPr>
      <w:r>
        <w:rPr>
          <w:rFonts w:ascii="Arial" w:hAnsi="Arial" w:cs="Arial"/>
          <w:b/>
          <w:szCs w:val="24"/>
          <w:lang w:val="ro-RO"/>
        </w:rPr>
        <w:t>7</w:t>
      </w:r>
      <w:r w:rsidR="00916B62">
        <w:rPr>
          <w:rFonts w:ascii="Arial" w:hAnsi="Arial" w:cs="Arial"/>
          <w:b/>
          <w:szCs w:val="24"/>
          <w:lang w:val="ro-RO"/>
        </w:rPr>
        <w:t>.1</w:t>
      </w:r>
      <w:r w:rsidR="00684709" w:rsidRPr="00F93642">
        <w:rPr>
          <w:rFonts w:ascii="Arial" w:hAnsi="Arial" w:cs="Arial"/>
          <w:b/>
          <w:szCs w:val="24"/>
          <w:lang w:val="ro-RO"/>
        </w:rPr>
        <w:t>.</w:t>
      </w:r>
      <w:r w:rsidR="004F4C73" w:rsidRPr="00F93642">
        <w:rPr>
          <w:rFonts w:ascii="Arial" w:hAnsi="Arial" w:cs="Arial"/>
          <w:b/>
          <w:szCs w:val="24"/>
          <w:lang w:val="ro-RO"/>
        </w:rPr>
        <w:t xml:space="preserve"> </w:t>
      </w:r>
      <w:r w:rsidR="00AE10C5" w:rsidRPr="00F93642">
        <w:rPr>
          <w:rFonts w:ascii="Arial" w:hAnsi="Arial" w:cs="Arial"/>
          <w:b/>
          <w:szCs w:val="24"/>
          <w:lang w:val="ro-RO"/>
        </w:rPr>
        <w:t xml:space="preserve">Drepturile </w:t>
      </w:r>
      <w:r w:rsidR="00E63E1B">
        <w:rPr>
          <w:rFonts w:ascii="Arial" w:hAnsi="Arial" w:cs="Arial"/>
          <w:b/>
          <w:szCs w:val="24"/>
          <w:lang w:val="ro-RO"/>
        </w:rPr>
        <w:t>Furnizorului</w:t>
      </w:r>
      <w:r w:rsidR="001C3893" w:rsidRPr="00F93642">
        <w:rPr>
          <w:rFonts w:ascii="Arial" w:hAnsi="Arial" w:cs="Arial"/>
          <w:b/>
          <w:szCs w:val="24"/>
          <w:lang w:val="ro-RO"/>
        </w:rPr>
        <w:t xml:space="preserve"> ajutor</w:t>
      </w:r>
      <w:r w:rsidR="00F914EF" w:rsidRPr="00F93642">
        <w:rPr>
          <w:rFonts w:ascii="Arial" w:hAnsi="Arial" w:cs="Arial"/>
          <w:b/>
          <w:szCs w:val="24"/>
          <w:lang w:val="ro-RO"/>
        </w:rPr>
        <w:t>ului</w:t>
      </w:r>
      <w:r w:rsidR="001C3893" w:rsidRPr="00F93642">
        <w:rPr>
          <w:rFonts w:ascii="Arial" w:hAnsi="Arial" w:cs="Arial"/>
          <w:b/>
          <w:szCs w:val="24"/>
          <w:lang w:val="ro-RO"/>
        </w:rPr>
        <w:t xml:space="preserve"> de minimis</w:t>
      </w:r>
      <w:r w:rsidR="002B1DDD" w:rsidRPr="00F93642">
        <w:rPr>
          <w:rFonts w:ascii="Arial" w:hAnsi="Arial" w:cs="Arial"/>
          <w:b/>
          <w:szCs w:val="24"/>
          <w:lang w:val="ro-RO"/>
        </w:rPr>
        <w:t>:</w:t>
      </w:r>
    </w:p>
    <w:p w:rsidR="00A37D42" w:rsidRDefault="00E63E1B" w:rsidP="00A37D42">
      <w:pPr>
        <w:pStyle w:val="ListParagraph"/>
        <w:widowControl/>
        <w:numPr>
          <w:ilvl w:val="2"/>
          <w:numId w:val="33"/>
        </w:numPr>
        <w:spacing w:before="120" w:after="120" w:line="276" w:lineRule="auto"/>
        <w:rPr>
          <w:rFonts w:ascii="Arial" w:eastAsia="Calibri" w:hAnsi="Arial" w:cs="Arial"/>
          <w:szCs w:val="24"/>
          <w:lang w:val="ro-RO"/>
        </w:rPr>
      </w:pPr>
      <w:r w:rsidRPr="00A37D42">
        <w:rPr>
          <w:rFonts w:ascii="Arial" w:eastAsia="Calibri" w:hAnsi="Arial" w:cs="Arial"/>
          <w:szCs w:val="24"/>
          <w:lang w:val="ro-RO"/>
        </w:rPr>
        <w:t xml:space="preserve">Dreptul de a solicita rapoarte, documente, informații cu privire la modul de utilizare a ajutorului de minimis și la activitatea desfășurată. </w:t>
      </w:r>
    </w:p>
    <w:p w:rsidR="00A37D42" w:rsidRDefault="00E63E1B" w:rsidP="00A37D42">
      <w:pPr>
        <w:pStyle w:val="ListParagraph"/>
        <w:widowControl/>
        <w:numPr>
          <w:ilvl w:val="2"/>
          <w:numId w:val="33"/>
        </w:numPr>
        <w:spacing w:before="120" w:after="120" w:line="276" w:lineRule="auto"/>
        <w:rPr>
          <w:rFonts w:ascii="Arial" w:eastAsia="Calibri" w:hAnsi="Arial" w:cs="Arial"/>
          <w:szCs w:val="24"/>
          <w:lang w:val="ro-RO"/>
        </w:rPr>
      </w:pPr>
      <w:r w:rsidRPr="00A37D42">
        <w:rPr>
          <w:rFonts w:ascii="Arial" w:eastAsia="Calibri" w:hAnsi="Arial" w:cs="Arial"/>
          <w:szCs w:val="24"/>
          <w:lang w:val="ro-RO"/>
        </w:rPr>
        <w:t xml:space="preserve">Dreptul de a avea acces la sediul Beneficiarului ajutorului de minimis, de a efectua controlul privind modul de utilizare a finanțării și modul de desfășurare a achizițiilor și dreptul de a i se pune la dispoziție de către Beneficiarul ajutorului de minimis toate documentele solicitate. </w:t>
      </w:r>
    </w:p>
    <w:p w:rsidR="00A37D42" w:rsidRPr="003C51D8" w:rsidRDefault="00A37D42" w:rsidP="003C51D8">
      <w:pPr>
        <w:widowControl/>
        <w:spacing w:before="120" w:after="120" w:line="276" w:lineRule="auto"/>
        <w:rPr>
          <w:rFonts w:ascii="Arial" w:eastAsia="Calibri" w:hAnsi="Arial" w:cs="Arial"/>
          <w:szCs w:val="24"/>
          <w:lang w:val="ro-RO"/>
        </w:rPr>
      </w:pPr>
    </w:p>
    <w:p w:rsidR="00A37D42" w:rsidRDefault="00E63E1B" w:rsidP="003C51D8">
      <w:pPr>
        <w:pStyle w:val="ListParagraph"/>
        <w:widowControl/>
        <w:numPr>
          <w:ilvl w:val="2"/>
          <w:numId w:val="33"/>
        </w:numPr>
        <w:spacing w:before="120" w:after="120" w:line="276" w:lineRule="auto"/>
        <w:rPr>
          <w:rFonts w:ascii="Arial" w:eastAsia="Calibri" w:hAnsi="Arial" w:cs="Arial"/>
          <w:szCs w:val="24"/>
          <w:lang w:val="ro-RO"/>
        </w:rPr>
      </w:pPr>
      <w:r w:rsidRPr="00A37D42">
        <w:rPr>
          <w:rFonts w:ascii="Arial" w:eastAsia="Calibri" w:hAnsi="Arial" w:cs="Arial"/>
          <w:szCs w:val="24"/>
          <w:lang w:val="ro-RO"/>
        </w:rPr>
        <w:t>Dreptul de solicita Beneficiarului ajutorului de minimis restituirea întregii s</w:t>
      </w:r>
      <w:r w:rsidR="00A82B2B" w:rsidRPr="00A37D42">
        <w:rPr>
          <w:rFonts w:ascii="Arial" w:eastAsia="Calibri" w:hAnsi="Arial" w:cs="Arial"/>
          <w:szCs w:val="24"/>
          <w:lang w:val="ro-RO"/>
        </w:rPr>
        <w:t>ume</w:t>
      </w:r>
      <w:r w:rsidRPr="00A37D42">
        <w:rPr>
          <w:rFonts w:ascii="Arial" w:eastAsia="Calibri" w:hAnsi="Arial" w:cs="Arial"/>
          <w:szCs w:val="24"/>
          <w:lang w:val="ro-RO"/>
        </w:rPr>
        <w:t xml:space="preserve"> acordate în cazul în care Beneficiarul ajutorului de minimis nu își îndeplinește obligați</w:t>
      </w:r>
      <w:r w:rsidR="003904B1" w:rsidRPr="00A37D42">
        <w:rPr>
          <w:rFonts w:ascii="Arial" w:eastAsia="Calibri" w:hAnsi="Arial" w:cs="Arial"/>
          <w:szCs w:val="24"/>
          <w:lang w:val="ro-RO"/>
        </w:rPr>
        <w:t>ile prevăzute la art. OBLIGAȚIILE BENEFICIARULUI</w:t>
      </w:r>
      <w:r w:rsidRPr="00A37D42">
        <w:rPr>
          <w:rFonts w:ascii="Arial" w:eastAsia="Calibri" w:hAnsi="Arial" w:cs="Arial"/>
          <w:szCs w:val="24"/>
          <w:lang w:val="ro-RO"/>
        </w:rPr>
        <w:t xml:space="preserve"> din prezentul contract.</w:t>
      </w:r>
    </w:p>
    <w:p w:rsidR="00A37D42" w:rsidRPr="00A37D42" w:rsidRDefault="00541BF2" w:rsidP="00A37D42">
      <w:pPr>
        <w:pStyle w:val="ListParagraph"/>
        <w:widowControl/>
        <w:numPr>
          <w:ilvl w:val="2"/>
          <w:numId w:val="33"/>
        </w:numPr>
        <w:spacing w:before="120" w:after="120" w:line="276" w:lineRule="auto"/>
        <w:rPr>
          <w:rFonts w:ascii="Arial" w:eastAsia="Calibri" w:hAnsi="Arial" w:cs="Arial"/>
          <w:szCs w:val="24"/>
          <w:lang w:val="ro-RO"/>
        </w:rPr>
      </w:pPr>
      <w:r w:rsidRPr="00A37D42">
        <w:rPr>
          <w:rFonts w:ascii="Arial" w:hAnsi="Arial" w:cs="Arial"/>
          <w:szCs w:val="24"/>
        </w:rPr>
        <w:t>Ministerul Culturii va încheia un protocol de colaborare cu Ministerul Finanțelor și Agenția Națională de Administrare Fiscală, având ca obiect verificarea valorii cifrei de afaceri realizate/încasărilor realizate din activitățile desfășurate conform codurilor CAEN eligibile.</w:t>
      </w:r>
      <w:bookmarkStart w:id="2" w:name="_Hlk127268676"/>
    </w:p>
    <w:p w:rsidR="00496C65" w:rsidRPr="00A37D42" w:rsidRDefault="00496C65" w:rsidP="00A37D42">
      <w:pPr>
        <w:pStyle w:val="ListParagraph"/>
        <w:widowControl/>
        <w:numPr>
          <w:ilvl w:val="2"/>
          <w:numId w:val="33"/>
        </w:numPr>
        <w:spacing w:before="120" w:after="120" w:line="276" w:lineRule="auto"/>
        <w:rPr>
          <w:rFonts w:ascii="Arial" w:eastAsia="Calibri" w:hAnsi="Arial" w:cs="Arial"/>
          <w:szCs w:val="24"/>
          <w:lang w:val="ro-RO"/>
        </w:rPr>
      </w:pPr>
      <w:r w:rsidRPr="00A37D42">
        <w:rPr>
          <w:rFonts w:ascii="Arial" w:hAnsi="Arial" w:cs="Arial"/>
          <w:color w:val="000000"/>
          <w:szCs w:val="24"/>
          <w:lang w:val="ro-RO" w:eastAsia="ar-SA"/>
        </w:rPr>
        <w:t xml:space="preserve">Furnizorul ajutorului </w:t>
      </w:r>
      <w:r w:rsidRPr="00A37D42">
        <w:rPr>
          <w:rFonts w:ascii="Arial" w:hAnsi="Arial" w:cs="Arial"/>
          <w:i/>
          <w:iCs/>
          <w:color w:val="000000"/>
          <w:szCs w:val="24"/>
          <w:lang w:val="ro-RO" w:eastAsia="ar-SA"/>
        </w:rPr>
        <w:t>de minimis</w:t>
      </w:r>
      <w:r w:rsidRPr="00A37D42">
        <w:rPr>
          <w:rFonts w:ascii="Arial" w:hAnsi="Arial" w:cs="Arial"/>
          <w:color w:val="000000"/>
          <w:szCs w:val="24"/>
          <w:lang w:val="ro-RO" w:eastAsia="ar-SA"/>
        </w:rPr>
        <w:t xml:space="preserve"> monitorizează </w:t>
      </w:r>
      <w:bookmarkStart w:id="3" w:name="_Hlk127268660"/>
      <w:bookmarkEnd w:id="2"/>
      <w:r w:rsidRPr="00A37D42">
        <w:rPr>
          <w:rFonts w:ascii="Arial" w:hAnsi="Arial" w:cs="Arial"/>
          <w:color w:val="000000"/>
          <w:szCs w:val="24"/>
          <w:lang w:val="ro-RO" w:eastAsia="ar-SA"/>
        </w:rPr>
        <w:t>respectarea condițiilor de eligibilitate pe toată durata de derulare a Contractului, iar în situația în care constată nerespectarea acestora, întreprinde toate demersurile necesare pentru recuperarea ajutorului acordat, inclusiv a dobânzilor aferente</w:t>
      </w:r>
      <w:bookmarkEnd w:id="3"/>
      <w:r w:rsidRPr="00A37D42">
        <w:rPr>
          <w:rFonts w:ascii="Arial" w:hAnsi="Arial" w:cs="Arial"/>
          <w:color w:val="000000"/>
          <w:szCs w:val="24"/>
          <w:lang w:val="ro-RO" w:eastAsia="ar-SA"/>
        </w:rPr>
        <w:t xml:space="preserve">, calculate conform prevederilor legislației </w:t>
      </w:r>
      <w:r w:rsidR="003904B1" w:rsidRPr="00A37D42">
        <w:rPr>
          <w:rFonts w:ascii="Arial" w:hAnsi="Arial" w:cs="Arial"/>
          <w:color w:val="000000"/>
          <w:szCs w:val="24"/>
          <w:lang w:val="ro-RO" w:eastAsia="ar-SA"/>
        </w:rPr>
        <w:t>incidente</w:t>
      </w:r>
      <w:r w:rsidRPr="00A37D42">
        <w:rPr>
          <w:rFonts w:ascii="Arial" w:hAnsi="Arial" w:cs="Arial"/>
          <w:color w:val="000000"/>
          <w:szCs w:val="24"/>
          <w:lang w:val="ro-RO" w:eastAsia="ar-SA"/>
        </w:rPr>
        <w:t xml:space="preserve">. Recuperarea ajutorului </w:t>
      </w:r>
      <w:r w:rsidRPr="00A37D42">
        <w:rPr>
          <w:rFonts w:ascii="Arial" w:hAnsi="Arial" w:cs="Arial"/>
          <w:i/>
          <w:iCs/>
          <w:color w:val="000000"/>
          <w:szCs w:val="24"/>
          <w:lang w:val="ro-RO" w:eastAsia="ar-SA"/>
        </w:rPr>
        <w:t>de minimis</w:t>
      </w:r>
      <w:r w:rsidRPr="00A37D42">
        <w:rPr>
          <w:rFonts w:ascii="Arial" w:hAnsi="Arial" w:cs="Arial"/>
          <w:color w:val="000000"/>
          <w:szCs w:val="24"/>
          <w:lang w:val="ro-RO" w:eastAsia="ar-SA"/>
        </w:rPr>
        <w:t xml:space="preserve"> se va efectua potrivit prevederilor Ordonanței de urgență a Guvernului </w:t>
      </w:r>
      <w:hyperlink r:id="rId8" w:tgtFrame="_blank" w:history="1">
        <w:r w:rsidRPr="00A37D42">
          <w:rPr>
            <w:rFonts w:ascii="Arial" w:hAnsi="Arial" w:cs="Arial"/>
            <w:color w:val="000000"/>
            <w:szCs w:val="24"/>
            <w:lang w:val="ro-RO" w:eastAsia="ar-SA"/>
          </w:rPr>
          <w:t>nr. 77/2014</w:t>
        </w:r>
      </w:hyperlink>
      <w:r w:rsidRPr="00A37D42">
        <w:rPr>
          <w:rFonts w:ascii="Arial" w:hAnsi="Arial" w:cs="Arial"/>
          <w:color w:val="000000"/>
          <w:szCs w:val="24"/>
          <w:lang w:val="ro-RO" w:eastAsia="ar-SA"/>
        </w:rPr>
        <w:t xml:space="preserve"> privind procedurile naționale în domeniul ajutorului </w:t>
      </w:r>
      <w:r w:rsidRPr="00A37D42">
        <w:rPr>
          <w:rFonts w:ascii="Arial" w:hAnsi="Arial" w:cs="Arial"/>
          <w:color w:val="000000"/>
          <w:szCs w:val="24"/>
          <w:lang w:val="ro-RO" w:eastAsia="ar-SA"/>
        </w:rPr>
        <w:lastRenderedPageBreak/>
        <w:t>de stat, precum și pentru modificarea și completarea Legii concurenței </w:t>
      </w:r>
      <w:hyperlink r:id="rId9" w:tgtFrame="_blank" w:history="1">
        <w:r w:rsidRPr="00A37D42">
          <w:rPr>
            <w:rFonts w:ascii="Arial" w:hAnsi="Arial" w:cs="Arial"/>
            <w:color w:val="000000"/>
            <w:szCs w:val="24"/>
            <w:lang w:val="ro-RO" w:eastAsia="ar-SA"/>
          </w:rPr>
          <w:t>nr. 21/1996</w:t>
        </w:r>
      </w:hyperlink>
      <w:r w:rsidRPr="00A37D42">
        <w:rPr>
          <w:rFonts w:ascii="Arial" w:hAnsi="Arial" w:cs="Arial"/>
          <w:color w:val="000000"/>
          <w:szCs w:val="24"/>
          <w:lang w:val="ro-RO" w:eastAsia="ar-SA"/>
        </w:rPr>
        <w:t>, aprobată cu modificări și completări prin Legea </w:t>
      </w:r>
      <w:hyperlink r:id="rId10" w:tgtFrame="_blank" w:history="1">
        <w:r w:rsidRPr="00A37D42">
          <w:rPr>
            <w:rFonts w:ascii="Arial" w:hAnsi="Arial" w:cs="Arial"/>
            <w:color w:val="000000"/>
            <w:szCs w:val="24"/>
            <w:lang w:val="ro-RO" w:eastAsia="ar-SA"/>
          </w:rPr>
          <w:t>nr. 20/2015</w:t>
        </w:r>
      </w:hyperlink>
      <w:r w:rsidRPr="00A37D42">
        <w:rPr>
          <w:rFonts w:ascii="Arial" w:hAnsi="Arial" w:cs="Arial"/>
          <w:color w:val="000000"/>
          <w:szCs w:val="24"/>
          <w:lang w:val="ro-RO" w:eastAsia="ar-SA"/>
        </w:rPr>
        <w:t xml:space="preserve">, cu modificările și completările ulterioare. </w:t>
      </w:r>
    </w:p>
    <w:p w:rsidR="004856AC" w:rsidRPr="0028216D" w:rsidRDefault="004856AC" w:rsidP="0028216D">
      <w:pPr>
        <w:pStyle w:val="ListParagraph"/>
        <w:spacing w:before="120" w:after="120"/>
        <w:ind w:left="360"/>
        <w:rPr>
          <w:rFonts w:ascii="Arial" w:hAnsi="Arial" w:cs="Arial"/>
          <w:szCs w:val="24"/>
          <w:lang w:val="ro-RO"/>
        </w:rPr>
      </w:pPr>
    </w:p>
    <w:p w:rsidR="004856AC" w:rsidRPr="00F93642" w:rsidRDefault="004856AC" w:rsidP="000432CF">
      <w:pPr>
        <w:widowControl/>
        <w:spacing w:before="120" w:after="120" w:line="276" w:lineRule="auto"/>
        <w:ind w:right="-36"/>
        <w:rPr>
          <w:rFonts w:ascii="Arial" w:hAnsi="Arial" w:cs="Arial"/>
          <w:szCs w:val="24"/>
          <w:lang w:val="ro-RO"/>
        </w:rPr>
      </w:pPr>
    </w:p>
    <w:p w:rsidR="00AE10C5" w:rsidRPr="00EA699E" w:rsidRDefault="00AE10C5" w:rsidP="00EA699E">
      <w:pPr>
        <w:pStyle w:val="ListParagraph"/>
        <w:numPr>
          <w:ilvl w:val="1"/>
          <w:numId w:val="34"/>
        </w:numPr>
        <w:spacing w:before="120" w:after="120"/>
        <w:rPr>
          <w:rFonts w:ascii="Arial" w:hAnsi="Arial" w:cs="Arial"/>
          <w:szCs w:val="24"/>
          <w:lang w:val="ro-RO"/>
        </w:rPr>
      </w:pPr>
      <w:r w:rsidRPr="00EA699E">
        <w:rPr>
          <w:rFonts w:ascii="Arial" w:hAnsi="Arial" w:cs="Arial"/>
          <w:b/>
          <w:szCs w:val="24"/>
          <w:lang w:val="ro-RO"/>
        </w:rPr>
        <w:t xml:space="preserve">Obligațiile </w:t>
      </w:r>
      <w:r w:rsidR="00541BF2" w:rsidRPr="00EA699E">
        <w:rPr>
          <w:rFonts w:ascii="Arial" w:hAnsi="Arial" w:cs="Arial"/>
          <w:b/>
          <w:szCs w:val="24"/>
          <w:lang w:val="ro-RO"/>
        </w:rPr>
        <w:t>Furnizorului</w:t>
      </w:r>
      <w:r w:rsidR="00F12A60" w:rsidRPr="00EA699E">
        <w:rPr>
          <w:rFonts w:ascii="Arial" w:hAnsi="Arial" w:cs="Arial"/>
          <w:b/>
          <w:szCs w:val="24"/>
          <w:lang w:val="ro-RO"/>
        </w:rPr>
        <w:t xml:space="preserve"> </w:t>
      </w:r>
      <w:r w:rsidR="004F4C73" w:rsidRPr="00EA699E">
        <w:rPr>
          <w:rFonts w:ascii="Arial" w:hAnsi="Arial" w:cs="Arial"/>
          <w:b/>
          <w:szCs w:val="24"/>
          <w:lang w:val="ro-RO"/>
        </w:rPr>
        <w:t xml:space="preserve">schemei de </w:t>
      </w:r>
      <w:r w:rsidR="00F12A60" w:rsidRPr="00EA699E">
        <w:rPr>
          <w:rFonts w:ascii="Arial" w:hAnsi="Arial" w:cs="Arial"/>
          <w:b/>
          <w:szCs w:val="24"/>
          <w:lang w:val="ro-RO"/>
        </w:rPr>
        <w:t>ajutor de minimis</w:t>
      </w:r>
      <w:r w:rsidR="002B1DDD" w:rsidRPr="00EA699E">
        <w:rPr>
          <w:rFonts w:ascii="Arial" w:hAnsi="Arial" w:cs="Arial"/>
          <w:b/>
          <w:szCs w:val="24"/>
          <w:lang w:val="ro-RO"/>
        </w:rPr>
        <w:t>:</w:t>
      </w:r>
    </w:p>
    <w:p w:rsidR="00EA699E" w:rsidRPr="00EA699E" w:rsidRDefault="00EA699E" w:rsidP="00EA699E">
      <w:pPr>
        <w:pStyle w:val="ListParagraph"/>
        <w:spacing w:before="120" w:after="120"/>
        <w:rPr>
          <w:rFonts w:ascii="Arial" w:hAnsi="Arial" w:cs="Arial"/>
          <w:szCs w:val="24"/>
          <w:lang w:val="ro-RO"/>
        </w:rPr>
      </w:pPr>
    </w:p>
    <w:p w:rsidR="00541BF2" w:rsidRPr="00EA699E" w:rsidRDefault="00541BF2" w:rsidP="00EA699E">
      <w:pPr>
        <w:pStyle w:val="ListParagraph"/>
        <w:numPr>
          <w:ilvl w:val="2"/>
          <w:numId w:val="34"/>
        </w:numPr>
        <w:shd w:val="clear" w:color="auto" w:fill="FFFFFF"/>
        <w:spacing w:after="150"/>
        <w:rPr>
          <w:rFonts w:ascii="Arial" w:hAnsi="Arial" w:cs="Arial"/>
          <w:szCs w:val="24"/>
        </w:rPr>
      </w:pPr>
      <w:r w:rsidRPr="00EA699E">
        <w:rPr>
          <w:rFonts w:ascii="Arial" w:hAnsi="Arial" w:cs="Arial"/>
          <w:szCs w:val="24"/>
        </w:rPr>
        <w:t xml:space="preserve">În vederea acordării ajutorului </w:t>
      </w:r>
      <w:r w:rsidRPr="00EA699E">
        <w:rPr>
          <w:rFonts w:ascii="Arial" w:hAnsi="Arial" w:cs="Arial"/>
          <w:i/>
          <w:iCs/>
          <w:szCs w:val="24"/>
        </w:rPr>
        <w:t>de minimis</w:t>
      </w:r>
      <w:r w:rsidR="00EA699E" w:rsidRPr="00EA699E">
        <w:rPr>
          <w:rFonts w:ascii="Arial" w:hAnsi="Arial" w:cs="Arial"/>
          <w:szCs w:val="24"/>
        </w:rPr>
        <w:t>, reprezentanții F</w:t>
      </w:r>
      <w:r w:rsidRPr="00EA699E">
        <w:rPr>
          <w:rFonts w:ascii="Arial" w:hAnsi="Arial" w:cs="Arial"/>
          <w:szCs w:val="24"/>
        </w:rPr>
        <w:t>urnizorului au obligația să verifice următoarele:</w:t>
      </w:r>
    </w:p>
    <w:p w:rsidR="00541BF2" w:rsidRPr="00F93642" w:rsidRDefault="00541BF2" w:rsidP="00541BF2">
      <w:pPr>
        <w:pStyle w:val="ListParagraph"/>
        <w:shd w:val="clear" w:color="auto" w:fill="FFFFFF"/>
        <w:spacing w:after="150"/>
        <w:ind w:left="390"/>
        <w:rPr>
          <w:rFonts w:ascii="Arial" w:hAnsi="Arial" w:cs="Arial"/>
          <w:szCs w:val="24"/>
        </w:rPr>
      </w:pPr>
      <w:r w:rsidRPr="00F93642">
        <w:rPr>
          <w:rFonts w:ascii="Arial" w:hAnsi="Arial" w:cs="Arial"/>
          <w:szCs w:val="24"/>
        </w:rPr>
        <w:t>a) îndeplinirea condițiilor de eligibilitate;</w:t>
      </w:r>
    </w:p>
    <w:p w:rsidR="00541BF2" w:rsidRPr="00F93642" w:rsidRDefault="00541BF2" w:rsidP="00541BF2">
      <w:pPr>
        <w:pStyle w:val="ListParagraph"/>
        <w:shd w:val="clear" w:color="auto" w:fill="FFFFFF"/>
        <w:spacing w:after="150"/>
        <w:ind w:left="390"/>
        <w:rPr>
          <w:rFonts w:ascii="Arial" w:hAnsi="Arial" w:cs="Arial"/>
          <w:szCs w:val="24"/>
        </w:rPr>
      </w:pPr>
      <w:r w:rsidRPr="00F93642">
        <w:rPr>
          <w:rFonts w:ascii="Arial" w:hAnsi="Arial" w:cs="Arial"/>
          <w:szCs w:val="24"/>
        </w:rPr>
        <w:t>b) existența raportului de expertiză contabilă, semnat electronic de expertul contabil, sau a raportului de audit, semnat electronic de auditorul financiar;</w:t>
      </w:r>
    </w:p>
    <w:p w:rsidR="00541BF2" w:rsidRPr="00F93642" w:rsidRDefault="00541BF2" w:rsidP="00541BF2">
      <w:pPr>
        <w:pStyle w:val="ListParagraph"/>
        <w:shd w:val="clear" w:color="auto" w:fill="FFFFFF"/>
        <w:spacing w:after="150"/>
        <w:ind w:left="390"/>
        <w:rPr>
          <w:rFonts w:ascii="Arial" w:hAnsi="Arial" w:cs="Arial"/>
          <w:szCs w:val="24"/>
        </w:rPr>
      </w:pPr>
      <w:r w:rsidRPr="00F93642">
        <w:rPr>
          <w:rFonts w:ascii="Arial" w:hAnsi="Arial" w:cs="Arial"/>
          <w:szCs w:val="24"/>
        </w:rPr>
        <w:t>c) corespondența dintre baza de calcul anuală obținută din activitatea eligibilă aferentă anilor 2019 și 2020, declarată pe propria răspundere de către aplicant în formularul de înscriere, cu valorile calculate, certificate și asumate de către expertul contabil sau de către auditorul financiar;</w:t>
      </w:r>
    </w:p>
    <w:p w:rsidR="00EA699E" w:rsidRDefault="00541BF2" w:rsidP="00EA699E">
      <w:pPr>
        <w:pStyle w:val="ListParagraph"/>
        <w:shd w:val="clear" w:color="auto" w:fill="FFFFFF"/>
        <w:spacing w:after="150"/>
        <w:ind w:left="390"/>
        <w:rPr>
          <w:rFonts w:ascii="Arial" w:hAnsi="Arial" w:cs="Arial"/>
          <w:szCs w:val="24"/>
        </w:rPr>
      </w:pPr>
      <w:r w:rsidRPr="00F93642">
        <w:rPr>
          <w:rFonts w:ascii="Arial" w:hAnsi="Arial" w:cs="Arial"/>
          <w:color w:val="222222"/>
          <w:szCs w:val="24"/>
        </w:rPr>
        <w:t>d)</w:t>
      </w:r>
      <w:r w:rsidRPr="00F93642">
        <w:rPr>
          <w:rFonts w:ascii="Arial" w:hAnsi="Arial" w:cs="Arial"/>
          <w:color w:val="444444"/>
          <w:szCs w:val="24"/>
        </w:rPr>
        <w:t> </w:t>
      </w:r>
      <w:r w:rsidRPr="00F93642">
        <w:rPr>
          <w:rFonts w:ascii="Arial" w:hAnsi="Arial" w:cs="Arial"/>
          <w:szCs w:val="24"/>
        </w:rPr>
        <w:t>faptul că solicitantul nu înregistrează obligații fiscale restante și alte creanțe bugetare administrate de organul fiscal central, definit potrivit art. 1 </w:t>
      </w:r>
      <w:hyperlink r:id="rId11" w:anchor="p-329566896" w:tgtFrame="_blank" w:history="1">
        <w:r w:rsidRPr="00F93642">
          <w:rPr>
            <w:rFonts w:ascii="Arial" w:hAnsi="Arial" w:cs="Arial"/>
            <w:szCs w:val="24"/>
          </w:rPr>
          <w:t>pct. 31</w:t>
        </w:r>
      </w:hyperlink>
      <w:r w:rsidRPr="00F93642">
        <w:rPr>
          <w:rFonts w:ascii="Arial" w:hAnsi="Arial" w:cs="Arial"/>
          <w:szCs w:val="24"/>
        </w:rPr>
        <w:t> din Legea </w:t>
      </w:r>
      <w:hyperlink r:id="rId12" w:tgtFrame="_blank" w:history="1">
        <w:r w:rsidRPr="00F93642">
          <w:rPr>
            <w:rFonts w:ascii="Arial" w:hAnsi="Arial" w:cs="Arial"/>
            <w:szCs w:val="24"/>
          </w:rPr>
          <w:t>nr. 207/2015</w:t>
        </w:r>
      </w:hyperlink>
      <w:r w:rsidRPr="00F93642">
        <w:rPr>
          <w:rFonts w:ascii="Arial" w:hAnsi="Arial" w:cs="Arial"/>
          <w:szCs w:val="24"/>
        </w:rPr>
        <w:t xml:space="preserve"> privind Codul de procedură fiscală, cu modificările și completările ulterioare. În acest sens, furnizorul ajutorului </w:t>
      </w:r>
      <w:r w:rsidRPr="00F93642">
        <w:rPr>
          <w:rFonts w:ascii="Arial" w:hAnsi="Arial" w:cs="Arial"/>
          <w:i/>
          <w:iCs/>
          <w:szCs w:val="24"/>
        </w:rPr>
        <w:t>de minimis</w:t>
      </w:r>
      <w:r w:rsidRPr="00F93642">
        <w:rPr>
          <w:rFonts w:ascii="Arial" w:hAnsi="Arial" w:cs="Arial"/>
          <w:szCs w:val="24"/>
        </w:rPr>
        <w:t xml:space="preserve"> va extrage, din oficiu, certificatele de atestare fiscală, în mod automat, prin aplicația informatică PATRIMVEN. În cazul în care se înregistrează astfel de obligații restante, beneficiarul se obligă să le achite din ajutorul de minimis acordat, conform prevederilor </w:t>
      </w:r>
      <w:r w:rsidR="0028216D">
        <w:rPr>
          <w:rFonts w:ascii="Arial" w:hAnsi="Arial" w:cs="Arial"/>
          <w:szCs w:val="24"/>
        </w:rPr>
        <w:t>legale.</w:t>
      </w:r>
    </w:p>
    <w:p w:rsidR="00EA699E" w:rsidRDefault="00EA699E" w:rsidP="00EA699E">
      <w:pPr>
        <w:shd w:val="clear" w:color="auto" w:fill="FFFFFF"/>
        <w:spacing w:after="150"/>
        <w:rPr>
          <w:rFonts w:ascii="Arial" w:hAnsi="Arial" w:cs="Arial"/>
          <w:szCs w:val="24"/>
        </w:rPr>
      </w:pPr>
      <w:r w:rsidRPr="00EA699E">
        <w:rPr>
          <w:rFonts w:ascii="Arial" w:hAnsi="Arial" w:cs="Arial"/>
          <w:b/>
          <w:szCs w:val="24"/>
        </w:rPr>
        <w:t>7.2.2.</w:t>
      </w:r>
      <w:r>
        <w:rPr>
          <w:rFonts w:ascii="Arial" w:hAnsi="Arial" w:cs="Arial"/>
          <w:szCs w:val="24"/>
        </w:rPr>
        <w:t xml:space="preserve"> </w:t>
      </w:r>
      <w:r w:rsidR="00541BF2" w:rsidRPr="00EA699E">
        <w:rPr>
          <w:rFonts w:ascii="Arial" w:hAnsi="Arial" w:cs="Arial"/>
          <w:szCs w:val="24"/>
        </w:rPr>
        <w:t xml:space="preserve">Dacă se constată de către Furnizor că la înscriere aplicantul a făcut declarații incomplete, nereale </w:t>
      </w:r>
      <w:r w:rsidR="00B341E2" w:rsidRPr="00EA699E">
        <w:rPr>
          <w:rFonts w:ascii="Arial" w:hAnsi="Arial" w:cs="Arial"/>
          <w:szCs w:val="24"/>
        </w:rPr>
        <w:t>sau neconforme cu realitatea, F</w:t>
      </w:r>
      <w:r w:rsidR="00541BF2" w:rsidRPr="00EA699E">
        <w:rPr>
          <w:rFonts w:ascii="Arial" w:hAnsi="Arial" w:cs="Arial"/>
          <w:szCs w:val="24"/>
        </w:rPr>
        <w:t xml:space="preserve">urnizorul dispune recuperarea ajutorului </w:t>
      </w:r>
      <w:r w:rsidR="00541BF2" w:rsidRPr="00EA699E">
        <w:rPr>
          <w:rFonts w:ascii="Arial" w:hAnsi="Arial" w:cs="Arial"/>
          <w:i/>
          <w:iCs/>
          <w:szCs w:val="24"/>
        </w:rPr>
        <w:t>de minimis</w:t>
      </w:r>
      <w:r w:rsidR="00541BF2" w:rsidRPr="00EA699E">
        <w:rPr>
          <w:rFonts w:ascii="Arial" w:hAnsi="Arial" w:cs="Arial"/>
          <w:szCs w:val="24"/>
        </w:rPr>
        <w:t>, pentru motivul nerespectării condițiilor de acordare, în conformitate cu dispozițiile </w:t>
      </w:r>
      <w:hyperlink r:id="rId13" w:anchor="p-309884695" w:tgtFrame="_blank" w:history="1">
        <w:r w:rsidR="00541BF2" w:rsidRPr="00EA699E">
          <w:rPr>
            <w:rFonts w:ascii="Arial" w:hAnsi="Arial" w:cs="Arial"/>
            <w:szCs w:val="24"/>
          </w:rPr>
          <w:t>art. 39</w:t>
        </w:r>
      </w:hyperlink>
      <w:r w:rsidR="00541BF2" w:rsidRPr="00EA699E">
        <w:rPr>
          <w:rFonts w:ascii="Arial" w:hAnsi="Arial" w:cs="Arial"/>
          <w:szCs w:val="24"/>
        </w:rPr>
        <w:t> din Ordonanța de urgență a Guvernului nr. 77/2014 privind procedurile naționale în domeniul ajutorului de stat, precum și pentru modificarea și completarea Legii concurenței </w:t>
      </w:r>
      <w:hyperlink r:id="rId14" w:tgtFrame="_blank" w:history="1">
        <w:r w:rsidR="00541BF2" w:rsidRPr="00EA699E">
          <w:rPr>
            <w:rFonts w:ascii="Arial" w:hAnsi="Arial" w:cs="Arial"/>
            <w:szCs w:val="24"/>
          </w:rPr>
          <w:t>nr. 21/1996</w:t>
        </w:r>
      </w:hyperlink>
      <w:r w:rsidR="00541BF2" w:rsidRPr="00EA699E">
        <w:rPr>
          <w:rFonts w:ascii="Arial" w:hAnsi="Arial" w:cs="Arial"/>
          <w:szCs w:val="24"/>
        </w:rPr>
        <w:t>, aprobată cu modificări și completări prin Legea </w:t>
      </w:r>
      <w:hyperlink r:id="rId15" w:tgtFrame="_blank" w:history="1">
        <w:r w:rsidR="00541BF2" w:rsidRPr="00EA699E">
          <w:rPr>
            <w:rFonts w:ascii="Arial" w:hAnsi="Arial" w:cs="Arial"/>
            <w:szCs w:val="24"/>
          </w:rPr>
          <w:t>nr. 20/2015</w:t>
        </w:r>
      </w:hyperlink>
      <w:r w:rsidR="00541BF2" w:rsidRPr="00EA699E">
        <w:rPr>
          <w:rFonts w:ascii="Arial" w:hAnsi="Arial" w:cs="Arial"/>
          <w:szCs w:val="24"/>
        </w:rPr>
        <w:t>, cu modificările și completările ulterioare.</w:t>
      </w:r>
    </w:p>
    <w:p w:rsidR="00541BF2" w:rsidRPr="00EA699E" w:rsidRDefault="00EA699E" w:rsidP="00EA699E">
      <w:pPr>
        <w:shd w:val="clear" w:color="auto" w:fill="FFFFFF"/>
        <w:spacing w:after="150"/>
        <w:rPr>
          <w:rFonts w:ascii="Arial" w:hAnsi="Arial" w:cs="Arial"/>
          <w:szCs w:val="24"/>
        </w:rPr>
      </w:pPr>
      <w:r w:rsidRPr="00EA699E">
        <w:rPr>
          <w:rFonts w:ascii="Arial" w:hAnsi="Arial" w:cs="Arial"/>
          <w:b/>
          <w:szCs w:val="24"/>
        </w:rPr>
        <w:t>7.2.3.</w:t>
      </w:r>
      <w:r>
        <w:rPr>
          <w:rFonts w:ascii="Arial" w:hAnsi="Arial" w:cs="Arial"/>
          <w:szCs w:val="24"/>
        </w:rPr>
        <w:t xml:space="preserve"> </w:t>
      </w:r>
      <w:r w:rsidR="00541BF2" w:rsidRPr="00EA699E">
        <w:rPr>
          <w:rFonts w:ascii="Arial" w:eastAsia="Calibri" w:hAnsi="Arial" w:cs="Arial"/>
          <w:szCs w:val="24"/>
          <w:lang w:val="ro-RO"/>
        </w:rPr>
        <w:t>Furnizorul finanțării nerambursabile are obligația de a monitoriza permanent ajutoarele de minimis acordate, aflate în derulare, și de a dispune măsurile care se impun în cazul încălcării condițiilor impuse prin schema de ajutor de minimis sau prin legislația națională ori europeană aplicabilă la momentul respectiv;</w:t>
      </w:r>
    </w:p>
    <w:p w:rsidR="00EA699E" w:rsidRDefault="00541BF2" w:rsidP="00EA699E">
      <w:pPr>
        <w:pStyle w:val="ListParagraph"/>
        <w:widowControl/>
        <w:numPr>
          <w:ilvl w:val="2"/>
          <w:numId w:val="37"/>
        </w:numPr>
        <w:spacing w:before="120" w:after="120" w:line="276" w:lineRule="auto"/>
        <w:rPr>
          <w:rFonts w:ascii="Arial" w:eastAsia="Calibri" w:hAnsi="Arial" w:cs="Arial"/>
          <w:szCs w:val="24"/>
          <w:lang w:val="ro-RO"/>
        </w:rPr>
      </w:pPr>
      <w:r w:rsidRPr="00EA699E">
        <w:rPr>
          <w:rFonts w:ascii="Arial" w:eastAsia="Calibri" w:hAnsi="Arial" w:cs="Arial"/>
          <w:szCs w:val="24"/>
          <w:lang w:val="ro-RO"/>
        </w:rPr>
        <w:t xml:space="preserve">Obligația de a verifica periodic, conform prevederilor </w:t>
      </w:r>
      <w:r w:rsidR="00B341E2" w:rsidRPr="00EA699E">
        <w:rPr>
          <w:rFonts w:ascii="Arial" w:eastAsia="Calibri" w:hAnsi="Arial" w:cs="Arial"/>
          <w:szCs w:val="24"/>
          <w:lang w:val="ro-RO"/>
        </w:rPr>
        <w:t>legale</w:t>
      </w:r>
      <w:r w:rsidRPr="00EA699E">
        <w:rPr>
          <w:rFonts w:ascii="Arial" w:eastAsia="Calibri" w:hAnsi="Arial" w:cs="Arial"/>
          <w:szCs w:val="24"/>
          <w:lang w:val="ro-RO"/>
        </w:rPr>
        <w:t>, modul de utilizare a ajutorului acordat si de desfășurare a activității.</w:t>
      </w:r>
    </w:p>
    <w:p w:rsidR="00EA699E" w:rsidRPr="00EA699E" w:rsidRDefault="00541BF2" w:rsidP="00EA699E">
      <w:pPr>
        <w:pStyle w:val="ListParagraph"/>
        <w:widowControl/>
        <w:numPr>
          <w:ilvl w:val="2"/>
          <w:numId w:val="37"/>
        </w:numPr>
        <w:spacing w:before="120" w:after="120" w:line="276" w:lineRule="auto"/>
        <w:rPr>
          <w:rFonts w:ascii="Arial" w:eastAsia="Calibri" w:hAnsi="Arial" w:cs="Arial"/>
          <w:szCs w:val="24"/>
          <w:lang w:val="ro-RO"/>
        </w:rPr>
      </w:pPr>
      <w:r w:rsidRPr="00EA699E">
        <w:rPr>
          <w:rFonts w:ascii="Arial" w:hAnsi="Arial" w:cs="Arial"/>
          <w:color w:val="000000"/>
          <w:szCs w:val="24"/>
          <w:lang w:val="ro-RO" w:eastAsia="ar-SA"/>
        </w:rPr>
        <w:t>Ministerul Culturii</w:t>
      </w:r>
      <w:r w:rsidR="002F0FEE" w:rsidRPr="00EA699E">
        <w:rPr>
          <w:rFonts w:ascii="Arial" w:hAnsi="Arial" w:cs="Arial"/>
          <w:color w:val="000000"/>
          <w:szCs w:val="24"/>
          <w:lang w:val="ro-RO" w:eastAsia="ar-SA"/>
        </w:rPr>
        <w:t>, în calitate de F</w:t>
      </w:r>
      <w:r w:rsidRPr="00EA699E">
        <w:rPr>
          <w:rFonts w:ascii="Arial" w:hAnsi="Arial" w:cs="Arial"/>
          <w:color w:val="000000"/>
          <w:szCs w:val="24"/>
          <w:lang w:val="ro-RO" w:eastAsia="ar-SA"/>
        </w:rPr>
        <w:t xml:space="preserve">urnizor de ajutor </w:t>
      </w:r>
      <w:r w:rsidRPr="00EA699E">
        <w:rPr>
          <w:rFonts w:ascii="Arial" w:hAnsi="Arial" w:cs="Arial"/>
          <w:i/>
          <w:iCs/>
          <w:color w:val="000000"/>
          <w:szCs w:val="24"/>
          <w:lang w:val="ro-RO" w:eastAsia="ar-SA"/>
        </w:rPr>
        <w:t>de minimis</w:t>
      </w:r>
      <w:r w:rsidRPr="00EA699E">
        <w:rPr>
          <w:rFonts w:ascii="Arial" w:hAnsi="Arial" w:cs="Arial"/>
          <w:color w:val="000000"/>
          <w:szCs w:val="24"/>
          <w:lang w:val="ro-RO" w:eastAsia="ar-SA"/>
        </w:rPr>
        <w:t>, are obligația de a transmite Consiliului Concurenței toate datele și informațiile necesare pentru monitorizarea ajutoarelor de stat/</w:t>
      </w:r>
      <w:r w:rsidRPr="00EA699E">
        <w:rPr>
          <w:rFonts w:ascii="Arial" w:hAnsi="Arial" w:cs="Arial"/>
          <w:i/>
          <w:iCs/>
          <w:color w:val="000000"/>
          <w:szCs w:val="24"/>
          <w:lang w:val="ro-RO" w:eastAsia="ar-SA"/>
        </w:rPr>
        <w:t>de minimis</w:t>
      </w:r>
      <w:r w:rsidRPr="00EA699E">
        <w:rPr>
          <w:rFonts w:ascii="Arial" w:hAnsi="Arial" w:cs="Arial"/>
          <w:color w:val="000000"/>
          <w:szCs w:val="24"/>
          <w:lang w:val="ro-RO" w:eastAsia="ar-SA"/>
        </w:rPr>
        <w:t xml:space="preserve"> la nivel național, în formatul și în termenul prevăzut de </w:t>
      </w:r>
      <w:hyperlink r:id="rId16" w:tgtFrame="_blank" w:history="1">
        <w:r w:rsidRPr="00EA699E">
          <w:rPr>
            <w:rFonts w:ascii="Arial" w:hAnsi="Arial" w:cs="Arial"/>
            <w:color w:val="000000"/>
            <w:szCs w:val="24"/>
            <w:lang w:val="ro-RO" w:eastAsia="ar-SA"/>
          </w:rPr>
          <w:t>Regulamentul</w:t>
        </w:r>
      </w:hyperlink>
      <w:r w:rsidRPr="00EA699E">
        <w:rPr>
          <w:rFonts w:ascii="Arial" w:hAnsi="Arial" w:cs="Arial"/>
          <w:color w:val="000000"/>
          <w:szCs w:val="24"/>
          <w:lang w:val="ro-RO" w:eastAsia="ar-SA"/>
        </w:rPr>
        <w:t> privind procedurile de monitorizare a ajutoarelor de stat și de minimis, pus în aplicare prin Ordinul președintelui Consiliului Concurenței </w:t>
      </w:r>
      <w:hyperlink r:id="rId17" w:tgtFrame="_blank" w:history="1">
        <w:r w:rsidRPr="00EA699E">
          <w:rPr>
            <w:rFonts w:ascii="Arial" w:hAnsi="Arial" w:cs="Arial"/>
            <w:color w:val="000000"/>
            <w:szCs w:val="24"/>
            <w:lang w:val="ro-RO" w:eastAsia="ar-SA"/>
          </w:rPr>
          <w:t>nr.  441/2022</w:t>
        </w:r>
      </w:hyperlink>
      <w:r w:rsidRPr="00EA699E">
        <w:rPr>
          <w:rFonts w:ascii="Arial" w:hAnsi="Arial" w:cs="Arial"/>
          <w:color w:val="000000"/>
          <w:szCs w:val="24"/>
          <w:lang w:val="ro-RO" w:eastAsia="ar-SA"/>
        </w:rPr>
        <w:t>, precum și datele și informațiile necesare pentru întocmirea inventarului ajutoarelor de stat/</w:t>
      </w:r>
      <w:r w:rsidRPr="00EA699E">
        <w:rPr>
          <w:rFonts w:ascii="Arial" w:hAnsi="Arial" w:cs="Arial"/>
          <w:i/>
          <w:iCs/>
          <w:color w:val="000000"/>
          <w:szCs w:val="24"/>
          <w:lang w:val="ro-RO" w:eastAsia="ar-SA"/>
        </w:rPr>
        <w:t>de minimis</w:t>
      </w:r>
      <w:r w:rsidRPr="00EA699E">
        <w:rPr>
          <w:rFonts w:ascii="Arial" w:hAnsi="Arial" w:cs="Arial"/>
          <w:color w:val="000000"/>
          <w:szCs w:val="24"/>
          <w:lang w:val="ro-RO" w:eastAsia="ar-SA"/>
        </w:rPr>
        <w:t xml:space="preserve"> și a rapoartelor și informărilor necesare îndeplinirii obligațiilor României în calitate de stat membru al Uniunii Europene.</w:t>
      </w:r>
    </w:p>
    <w:p w:rsidR="00EA699E" w:rsidRPr="00EA699E" w:rsidRDefault="00541BF2" w:rsidP="00EA699E">
      <w:pPr>
        <w:pStyle w:val="ListParagraph"/>
        <w:widowControl/>
        <w:numPr>
          <w:ilvl w:val="2"/>
          <w:numId w:val="37"/>
        </w:numPr>
        <w:spacing w:before="120" w:after="120" w:line="276" w:lineRule="auto"/>
        <w:rPr>
          <w:rFonts w:ascii="Arial" w:eastAsia="Calibri" w:hAnsi="Arial" w:cs="Arial"/>
          <w:szCs w:val="24"/>
          <w:lang w:val="ro-RO"/>
        </w:rPr>
      </w:pPr>
      <w:r w:rsidRPr="00EA699E">
        <w:rPr>
          <w:rFonts w:ascii="Arial" w:hAnsi="Arial" w:cs="Arial"/>
          <w:color w:val="000000"/>
          <w:szCs w:val="24"/>
          <w:lang w:val="ro-RO" w:eastAsia="ar-SA"/>
        </w:rPr>
        <w:lastRenderedPageBreak/>
        <w:t xml:space="preserve">Ministerul Culturii are obligația încărcării în Registrul general al ajutoarelor de stat acordate în România - RegAS </w:t>
      </w:r>
      <w:r w:rsidR="002F0FEE" w:rsidRPr="00EA699E">
        <w:rPr>
          <w:rFonts w:ascii="Arial" w:hAnsi="Arial" w:cs="Arial"/>
          <w:color w:val="000000"/>
          <w:szCs w:val="24"/>
          <w:lang w:val="ro-RO" w:eastAsia="ar-SA"/>
        </w:rPr>
        <w:t xml:space="preserve">a </w:t>
      </w:r>
      <w:r w:rsidRPr="00EA699E">
        <w:rPr>
          <w:rFonts w:ascii="Arial" w:hAnsi="Arial" w:cs="Arial"/>
          <w:color w:val="000000"/>
          <w:szCs w:val="24"/>
          <w:lang w:val="ro-RO" w:eastAsia="ar-SA"/>
        </w:rPr>
        <w:t xml:space="preserve">plăților efectuate </w:t>
      </w:r>
      <w:r w:rsidR="002F0FEE" w:rsidRPr="00EA699E">
        <w:rPr>
          <w:rFonts w:ascii="Arial" w:hAnsi="Arial" w:cs="Arial"/>
          <w:color w:val="000000"/>
          <w:szCs w:val="24"/>
          <w:lang w:val="ro-RO" w:eastAsia="ar-SA"/>
        </w:rPr>
        <w:t xml:space="preserve">în baza prezentului Contract </w:t>
      </w:r>
      <w:r w:rsidRPr="00EA699E">
        <w:rPr>
          <w:rFonts w:ascii="Arial" w:hAnsi="Arial" w:cs="Arial"/>
          <w:color w:val="000000"/>
          <w:szCs w:val="24"/>
          <w:lang w:val="ro-RO" w:eastAsia="ar-SA"/>
        </w:rPr>
        <w:t>și a eventualelor recuperări, în conformitate cu prevederile Ordinului președintelui Consiliului Concurenței </w:t>
      </w:r>
      <w:hyperlink r:id="rId18" w:tgtFrame="_blank" w:history="1">
        <w:r w:rsidRPr="00EA699E">
          <w:rPr>
            <w:rFonts w:ascii="Arial" w:hAnsi="Arial" w:cs="Arial"/>
            <w:color w:val="000000"/>
            <w:szCs w:val="24"/>
            <w:lang w:val="ro-RO" w:eastAsia="ar-SA"/>
          </w:rPr>
          <w:t>nr. 437/2016</w:t>
        </w:r>
      </w:hyperlink>
      <w:r w:rsidRPr="00EA699E">
        <w:rPr>
          <w:rFonts w:ascii="Arial" w:hAnsi="Arial" w:cs="Arial"/>
          <w:color w:val="000000"/>
          <w:szCs w:val="24"/>
          <w:lang w:val="ro-RO" w:eastAsia="ar-SA"/>
        </w:rPr>
        <w:t> pentru punerea în aplicare a </w:t>
      </w:r>
      <w:hyperlink r:id="rId19" w:tgtFrame="_blank" w:history="1">
        <w:r w:rsidRPr="00EA699E">
          <w:rPr>
            <w:rFonts w:ascii="Arial" w:hAnsi="Arial" w:cs="Arial"/>
            <w:color w:val="000000"/>
            <w:szCs w:val="24"/>
            <w:lang w:val="ro-RO" w:eastAsia="ar-SA"/>
          </w:rPr>
          <w:t>Regulamentului</w:t>
        </w:r>
      </w:hyperlink>
      <w:r w:rsidRPr="00EA699E">
        <w:rPr>
          <w:rFonts w:ascii="Arial" w:hAnsi="Arial" w:cs="Arial"/>
          <w:color w:val="000000"/>
          <w:szCs w:val="24"/>
          <w:lang w:val="ro-RO" w:eastAsia="ar-SA"/>
        </w:rPr>
        <w:t> privind registrul ajutoarelor de stat.</w:t>
      </w:r>
    </w:p>
    <w:p w:rsidR="00541BF2" w:rsidRPr="00111D7A" w:rsidRDefault="00541BF2" w:rsidP="00EA699E">
      <w:pPr>
        <w:pStyle w:val="ListParagraph"/>
        <w:widowControl/>
        <w:numPr>
          <w:ilvl w:val="2"/>
          <w:numId w:val="37"/>
        </w:numPr>
        <w:spacing w:before="120" w:after="120" w:line="276" w:lineRule="auto"/>
        <w:rPr>
          <w:rFonts w:ascii="Arial" w:eastAsia="Calibri" w:hAnsi="Arial" w:cs="Arial"/>
          <w:szCs w:val="24"/>
          <w:lang w:val="ro-RO"/>
        </w:rPr>
      </w:pPr>
      <w:r w:rsidRPr="00EA699E">
        <w:rPr>
          <w:rFonts w:ascii="Arial" w:hAnsi="Arial" w:cs="Arial"/>
          <w:color w:val="000000"/>
          <w:szCs w:val="24"/>
          <w:lang w:val="ro-RO" w:eastAsia="ar-SA"/>
        </w:rPr>
        <w:t>Ministerul Culturii</w:t>
      </w:r>
      <w:r w:rsidR="008B0D5F" w:rsidRPr="00EA699E">
        <w:rPr>
          <w:rFonts w:ascii="Arial" w:hAnsi="Arial" w:cs="Arial"/>
          <w:color w:val="000000"/>
          <w:szCs w:val="24"/>
          <w:lang w:val="ro-RO" w:eastAsia="ar-SA"/>
        </w:rPr>
        <w:t>, în calitate de F</w:t>
      </w:r>
      <w:r w:rsidRPr="00EA699E">
        <w:rPr>
          <w:rFonts w:ascii="Arial" w:hAnsi="Arial" w:cs="Arial"/>
          <w:color w:val="000000"/>
          <w:szCs w:val="24"/>
          <w:lang w:val="ro-RO" w:eastAsia="ar-SA"/>
        </w:rPr>
        <w:t xml:space="preserve">urnizor de ajutor </w:t>
      </w:r>
      <w:r w:rsidRPr="00EA699E">
        <w:rPr>
          <w:rFonts w:ascii="Arial" w:hAnsi="Arial" w:cs="Arial"/>
          <w:i/>
          <w:iCs/>
          <w:color w:val="000000"/>
          <w:szCs w:val="24"/>
          <w:lang w:val="ro-RO" w:eastAsia="ar-SA"/>
        </w:rPr>
        <w:t>de minimis</w:t>
      </w:r>
      <w:r w:rsidRPr="00EA699E">
        <w:rPr>
          <w:rFonts w:ascii="Arial" w:hAnsi="Arial" w:cs="Arial"/>
          <w:color w:val="000000"/>
          <w:szCs w:val="24"/>
          <w:lang w:val="ro-RO" w:eastAsia="ar-SA"/>
        </w:rPr>
        <w:t>, publică informațiile relevante cu privire la ajutor</w:t>
      </w:r>
      <w:r w:rsidR="008B0D5F" w:rsidRPr="00EA699E">
        <w:rPr>
          <w:rFonts w:ascii="Arial" w:hAnsi="Arial" w:cs="Arial"/>
          <w:color w:val="000000"/>
          <w:szCs w:val="24"/>
          <w:lang w:val="ro-RO" w:eastAsia="ar-SA"/>
        </w:rPr>
        <w:t>ul</w:t>
      </w:r>
      <w:r w:rsidRPr="00EA699E">
        <w:rPr>
          <w:rFonts w:ascii="Arial" w:hAnsi="Arial" w:cs="Arial"/>
          <w:color w:val="000000"/>
          <w:szCs w:val="24"/>
          <w:lang w:val="ro-RO" w:eastAsia="ar-SA"/>
        </w:rPr>
        <w:t xml:space="preserve"> individual aco</w:t>
      </w:r>
      <w:r w:rsidR="008B0D5F" w:rsidRPr="00EA699E">
        <w:rPr>
          <w:rFonts w:ascii="Arial" w:hAnsi="Arial" w:cs="Arial"/>
          <w:color w:val="000000"/>
          <w:szCs w:val="24"/>
          <w:lang w:val="ro-RO" w:eastAsia="ar-SA"/>
        </w:rPr>
        <w:t>rdat în temeiul prezentului Contract</w:t>
      </w:r>
      <w:r w:rsidRPr="00EA699E">
        <w:rPr>
          <w:rFonts w:ascii="Arial" w:hAnsi="Arial" w:cs="Arial"/>
          <w:color w:val="000000"/>
          <w:szCs w:val="24"/>
          <w:lang w:val="ro-RO" w:eastAsia="ar-SA"/>
        </w:rPr>
        <w:t xml:space="preserve"> pe site-ul web al instituției și asigură furnizarea informațiilor către Consiliul Concurenței în vederea publicării pe site-ul dedicat ajutoarelor de stat, în termen de 12 luni de la data acordării.</w:t>
      </w:r>
    </w:p>
    <w:p w:rsidR="00111D7A" w:rsidRDefault="00111D7A" w:rsidP="00EA699E">
      <w:pPr>
        <w:pStyle w:val="ListParagraph"/>
        <w:widowControl/>
        <w:numPr>
          <w:ilvl w:val="2"/>
          <w:numId w:val="37"/>
        </w:numPr>
        <w:spacing w:before="120" w:after="120" w:line="276" w:lineRule="auto"/>
        <w:rPr>
          <w:rFonts w:ascii="Arial" w:eastAsia="Calibri" w:hAnsi="Arial" w:cs="Arial"/>
          <w:szCs w:val="24"/>
          <w:lang w:val="ro-RO"/>
        </w:rPr>
      </w:pPr>
      <w:r w:rsidRPr="00111D7A">
        <w:rPr>
          <w:rFonts w:ascii="Arial" w:eastAsia="Calibri" w:hAnsi="Arial" w:cs="Arial"/>
          <w:szCs w:val="24"/>
          <w:lang w:val="ro-RO"/>
        </w:rPr>
        <w:t>Furnizorul de ajutor va realiza şi menţine o evidenţă a ajutoarelor acordate în baza Schemei, astfel încât să fie posibilă identificarea valorii, momentului acordării, modalităţii de acordare, provenienţei finanţării, duratei şi metodei de calcul al ajutoarelor acordate. Această evidenţă va fi păstrată la Furnizorul de ajutor de stat timp de 10 ani de la data ultimei alocări în cadrul Schemei.</w:t>
      </w:r>
      <w:r>
        <w:rPr>
          <w:rFonts w:ascii="Arial" w:eastAsia="Calibri" w:hAnsi="Arial" w:cs="Arial"/>
          <w:szCs w:val="24"/>
          <w:lang w:val="ro-RO"/>
        </w:rPr>
        <w:t xml:space="preserve"> </w:t>
      </w:r>
    </w:p>
    <w:p w:rsidR="00111D7A" w:rsidRPr="00EA699E" w:rsidRDefault="00111D7A" w:rsidP="00111D7A">
      <w:pPr>
        <w:pStyle w:val="ListParagraph"/>
        <w:widowControl/>
        <w:spacing w:before="120" w:after="120" w:line="276" w:lineRule="auto"/>
        <w:rPr>
          <w:rFonts w:ascii="Arial" w:eastAsia="Calibri" w:hAnsi="Arial" w:cs="Arial"/>
          <w:szCs w:val="24"/>
          <w:lang w:val="ro-RO"/>
        </w:rPr>
      </w:pPr>
    </w:p>
    <w:p w:rsidR="00541BF2" w:rsidRPr="00541BF2" w:rsidRDefault="00541BF2" w:rsidP="00541BF2">
      <w:pPr>
        <w:spacing w:before="120" w:after="120"/>
        <w:rPr>
          <w:rFonts w:ascii="Arial" w:hAnsi="Arial" w:cs="Arial"/>
          <w:szCs w:val="24"/>
          <w:lang w:val="ro-RO"/>
        </w:rPr>
      </w:pPr>
    </w:p>
    <w:p w:rsidR="00DF0F78" w:rsidRPr="00EA699E" w:rsidRDefault="00EA699E" w:rsidP="00EA699E">
      <w:pPr>
        <w:widowControl/>
        <w:tabs>
          <w:tab w:val="left" w:pos="450"/>
        </w:tabs>
        <w:spacing w:before="120" w:after="120" w:line="276" w:lineRule="auto"/>
        <w:ind w:right="-36"/>
        <w:rPr>
          <w:rFonts w:ascii="Arial" w:hAnsi="Arial" w:cs="Arial"/>
          <w:b/>
          <w:szCs w:val="24"/>
          <w:lang w:val="ro-RO"/>
        </w:rPr>
      </w:pPr>
      <w:r>
        <w:rPr>
          <w:rFonts w:ascii="Arial" w:hAnsi="Arial" w:cs="Arial"/>
          <w:b/>
          <w:szCs w:val="24"/>
          <w:lang w:val="ro-RO"/>
        </w:rPr>
        <w:t xml:space="preserve">Art. 8. </w:t>
      </w:r>
      <w:r w:rsidR="002A7DEF" w:rsidRPr="00EA699E">
        <w:rPr>
          <w:rFonts w:ascii="Arial" w:hAnsi="Arial" w:cs="Arial"/>
          <w:b/>
          <w:szCs w:val="24"/>
          <w:lang w:val="ro-RO"/>
        </w:rPr>
        <w:t>Drepturile și o</w:t>
      </w:r>
      <w:r w:rsidR="00AE10C5" w:rsidRPr="00EA699E">
        <w:rPr>
          <w:rFonts w:ascii="Arial" w:hAnsi="Arial" w:cs="Arial"/>
          <w:b/>
          <w:szCs w:val="24"/>
          <w:lang w:val="ro-RO"/>
        </w:rPr>
        <w:t>b</w:t>
      </w:r>
      <w:r w:rsidR="002A7DEF" w:rsidRPr="00EA699E">
        <w:rPr>
          <w:rFonts w:ascii="Arial" w:hAnsi="Arial" w:cs="Arial"/>
          <w:b/>
          <w:szCs w:val="24"/>
          <w:lang w:val="ro-RO"/>
        </w:rPr>
        <w:t>ligațiile</w:t>
      </w:r>
      <w:r w:rsidR="007864A4" w:rsidRPr="00EA699E">
        <w:rPr>
          <w:rFonts w:ascii="Arial" w:hAnsi="Arial" w:cs="Arial"/>
          <w:b/>
          <w:szCs w:val="24"/>
          <w:lang w:val="ro-RO"/>
        </w:rPr>
        <w:t xml:space="preserve"> B</w:t>
      </w:r>
      <w:r w:rsidR="00AE10C5" w:rsidRPr="00EA699E">
        <w:rPr>
          <w:rFonts w:ascii="Arial" w:hAnsi="Arial" w:cs="Arial"/>
          <w:b/>
          <w:szCs w:val="24"/>
          <w:lang w:val="ro-RO"/>
        </w:rPr>
        <w:t xml:space="preserve">eneficiarului </w:t>
      </w:r>
      <w:r w:rsidR="002A7DEF" w:rsidRPr="00EA699E">
        <w:rPr>
          <w:rFonts w:ascii="Arial" w:hAnsi="Arial" w:cs="Arial"/>
          <w:b/>
          <w:szCs w:val="24"/>
          <w:lang w:val="ro-RO"/>
        </w:rPr>
        <w:t>ajutorului de minimis.</w:t>
      </w:r>
    </w:p>
    <w:p w:rsidR="00B27757" w:rsidRDefault="0044395B" w:rsidP="00B27757">
      <w:pPr>
        <w:pStyle w:val="ListParagraph"/>
        <w:widowControl/>
        <w:numPr>
          <w:ilvl w:val="1"/>
          <w:numId w:val="38"/>
        </w:numPr>
        <w:spacing w:before="120" w:after="120" w:line="276" w:lineRule="auto"/>
        <w:ind w:right="-36"/>
        <w:rPr>
          <w:rFonts w:ascii="Arial" w:hAnsi="Arial" w:cs="Arial"/>
          <w:szCs w:val="24"/>
          <w:lang w:val="ro-RO"/>
        </w:rPr>
      </w:pPr>
      <w:r w:rsidRPr="00B27757">
        <w:rPr>
          <w:rFonts w:ascii="Arial" w:hAnsi="Arial" w:cs="Arial"/>
          <w:szCs w:val="24"/>
          <w:lang w:val="ro-RO"/>
        </w:rPr>
        <w:t>A</w:t>
      </w:r>
      <w:r w:rsidR="00DF0F78" w:rsidRPr="00B27757">
        <w:rPr>
          <w:rFonts w:ascii="Arial" w:hAnsi="Arial" w:cs="Arial"/>
          <w:szCs w:val="24"/>
          <w:lang w:val="ro-RO"/>
        </w:rPr>
        <w:t xml:space="preserve">cordarea ajutorului de minimis în cuantumul </w:t>
      </w:r>
      <w:r w:rsidR="00777DC0" w:rsidRPr="00B27757">
        <w:rPr>
          <w:rFonts w:ascii="Arial" w:hAnsi="Arial" w:cs="Arial"/>
          <w:szCs w:val="24"/>
          <w:lang w:val="ro-RO"/>
        </w:rPr>
        <w:t>prevăzut la art. 5</w:t>
      </w:r>
      <w:r w:rsidR="00DF0F78" w:rsidRPr="00B27757">
        <w:rPr>
          <w:rFonts w:ascii="Arial" w:hAnsi="Arial" w:cs="Arial"/>
          <w:szCs w:val="24"/>
          <w:lang w:val="ro-RO"/>
        </w:rPr>
        <w:t xml:space="preserve">, cu respectarea specificațiilor menționate la art.5.1 din prezentul Contract de </w:t>
      </w:r>
      <w:r w:rsidR="00726025" w:rsidRPr="00B27757">
        <w:rPr>
          <w:rFonts w:ascii="Arial" w:hAnsi="Arial" w:cs="Arial"/>
          <w:szCs w:val="24"/>
          <w:lang w:val="ro-RO"/>
        </w:rPr>
        <w:t>finanțare</w:t>
      </w:r>
      <w:r w:rsidR="00DF0F78" w:rsidRPr="00B27757">
        <w:rPr>
          <w:rFonts w:ascii="Arial" w:hAnsi="Arial" w:cs="Arial"/>
          <w:szCs w:val="24"/>
          <w:lang w:val="ro-RO"/>
        </w:rPr>
        <w:t xml:space="preserve">, prin primirea eșalonată de fonduri pe bază de documente justificative transmise Furnizorului finanțării nerambursabile, până la acoperirea integrală a </w:t>
      </w:r>
      <w:r w:rsidR="00726025" w:rsidRPr="00B27757">
        <w:rPr>
          <w:rFonts w:ascii="Arial" w:hAnsi="Arial" w:cs="Arial"/>
          <w:szCs w:val="24"/>
          <w:lang w:val="ro-RO"/>
        </w:rPr>
        <w:t>cuantumului prevăzut la art. 5</w:t>
      </w:r>
      <w:r w:rsidR="00DF0F78" w:rsidRPr="00B27757">
        <w:rPr>
          <w:rFonts w:ascii="Arial" w:hAnsi="Arial" w:cs="Arial"/>
          <w:szCs w:val="24"/>
          <w:lang w:val="ro-RO"/>
        </w:rPr>
        <w:t xml:space="preserve"> din prezentul Contract de finanțare.</w:t>
      </w:r>
    </w:p>
    <w:p w:rsidR="00B27757" w:rsidRDefault="0044395B" w:rsidP="00B27757">
      <w:pPr>
        <w:pStyle w:val="ListParagraph"/>
        <w:widowControl/>
        <w:numPr>
          <w:ilvl w:val="1"/>
          <w:numId w:val="38"/>
        </w:numPr>
        <w:spacing w:before="120" w:after="120" w:line="276" w:lineRule="auto"/>
        <w:ind w:right="-36"/>
        <w:rPr>
          <w:rFonts w:ascii="Arial" w:hAnsi="Arial" w:cs="Arial"/>
          <w:szCs w:val="24"/>
          <w:lang w:val="ro-RO"/>
        </w:rPr>
      </w:pPr>
      <w:r w:rsidRPr="00B27757">
        <w:rPr>
          <w:rFonts w:ascii="Arial" w:hAnsi="Arial" w:cs="Arial"/>
          <w:szCs w:val="24"/>
          <w:lang w:val="ro-RO"/>
        </w:rPr>
        <w:t>D</w:t>
      </w:r>
      <w:r w:rsidR="002A7DEF" w:rsidRPr="00B27757">
        <w:rPr>
          <w:rFonts w:ascii="Arial" w:hAnsi="Arial" w:cs="Arial"/>
          <w:szCs w:val="24"/>
          <w:lang w:val="ro-RO"/>
        </w:rPr>
        <w:t>eschiderea de conturi la bănci sau tre</w:t>
      </w:r>
      <w:r w:rsidR="00A85940" w:rsidRPr="00B27757">
        <w:rPr>
          <w:rFonts w:ascii="Arial" w:hAnsi="Arial" w:cs="Arial"/>
          <w:szCs w:val="24"/>
          <w:lang w:val="ro-RO"/>
        </w:rPr>
        <w:t>zorerie, conform solicitărilor Furnizorului</w:t>
      </w:r>
      <w:r w:rsidR="002A7DEF" w:rsidRPr="00B27757">
        <w:rPr>
          <w:rFonts w:ascii="Arial" w:hAnsi="Arial" w:cs="Arial"/>
          <w:szCs w:val="24"/>
          <w:lang w:val="ro-RO"/>
        </w:rPr>
        <w:t xml:space="preserve"> de finanțare nerambursabilă</w:t>
      </w:r>
      <w:r w:rsidR="00A85940" w:rsidRPr="00B27757">
        <w:rPr>
          <w:rFonts w:ascii="Arial" w:hAnsi="Arial" w:cs="Arial"/>
          <w:szCs w:val="24"/>
          <w:lang w:val="ro-RO"/>
        </w:rPr>
        <w:t xml:space="preserve"> și </w:t>
      </w:r>
      <w:r w:rsidR="002A7DEF" w:rsidRPr="00B27757">
        <w:rPr>
          <w:rFonts w:ascii="Arial" w:hAnsi="Arial" w:cs="Arial"/>
          <w:szCs w:val="24"/>
          <w:lang w:val="ro-RO"/>
        </w:rPr>
        <w:t xml:space="preserve">prezentarea dovezii pentru deschiderea de cont, înainte de virarea primei tranșe din </w:t>
      </w:r>
      <w:r w:rsidR="00A85940" w:rsidRPr="00B27757">
        <w:rPr>
          <w:rFonts w:ascii="Arial" w:hAnsi="Arial" w:cs="Arial"/>
          <w:szCs w:val="24"/>
          <w:lang w:val="ro-RO"/>
        </w:rPr>
        <w:t>ajutorul de minimis</w:t>
      </w:r>
      <w:r w:rsidR="002A7DEF" w:rsidRPr="00B27757">
        <w:rPr>
          <w:rFonts w:ascii="Arial" w:hAnsi="Arial" w:cs="Arial"/>
          <w:szCs w:val="24"/>
          <w:lang w:val="ro-RO"/>
        </w:rPr>
        <w:t>.</w:t>
      </w:r>
    </w:p>
    <w:p w:rsidR="00B27757" w:rsidRDefault="0044395B" w:rsidP="00B27757">
      <w:pPr>
        <w:pStyle w:val="ListParagraph"/>
        <w:widowControl/>
        <w:numPr>
          <w:ilvl w:val="1"/>
          <w:numId w:val="38"/>
        </w:numPr>
        <w:spacing w:before="120" w:after="120" w:line="276" w:lineRule="auto"/>
        <w:ind w:right="-36"/>
        <w:rPr>
          <w:rFonts w:ascii="Arial" w:hAnsi="Arial" w:cs="Arial"/>
          <w:szCs w:val="24"/>
          <w:lang w:val="ro-RO"/>
        </w:rPr>
      </w:pPr>
      <w:r w:rsidRPr="00B27757">
        <w:rPr>
          <w:rFonts w:ascii="Arial" w:hAnsi="Arial" w:cs="Arial"/>
          <w:szCs w:val="24"/>
          <w:lang w:val="ro-RO"/>
        </w:rPr>
        <w:t>A</w:t>
      </w:r>
      <w:r w:rsidR="002A7DEF" w:rsidRPr="00B27757">
        <w:rPr>
          <w:rFonts w:ascii="Arial" w:hAnsi="Arial" w:cs="Arial"/>
          <w:szCs w:val="24"/>
          <w:lang w:val="ro-RO"/>
        </w:rPr>
        <w:t xml:space="preserve">sigurarea accesului la sediul Beneficiarului a reprezentanților </w:t>
      </w:r>
      <w:r w:rsidR="00C237A3" w:rsidRPr="00B27757">
        <w:rPr>
          <w:rFonts w:ascii="Arial" w:hAnsi="Arial" w:cs="Arial"/>
          <w:szCs w:val="24"/>
          <w:lang w:val="ro-RO"/>
        </w:rPr>
        <w:t>Furnizorului</w:t>
      </w:r>
      <w:r w:rsidR="002A7DEF" w:rsidRPr="00B27757">
        <w:rPr>
          <w:rFonts w:ascii="Arial" w:hAnsi="Arial" w:cs="Arial"/>
          <w:szCs w:val="24"/>
          <w:lang w:val="ro-RO"/>
        </w:rPr>
        <w:t xml:space="preserve"> și a </w:t>
      </w:r>
      <w:r w:rsidR="00C237A3" w:rsidRPr="00B27757">
        <w:rPr>
          <w:rFonts w:ascii="Arial" w:hAnsi="Arial" w:cs="Arial"/>
          <w:szCs w:val="24"/>
          <w:lang w:val="ro-RO"/>
        </w:rPr>
        <w:t>persoanelor împuternicite de F</w:t>
      </w:r>
      <w:r w:rsidR="002A7DEF" w:rsidRPr="00B27757">
        <w:rPr>
          <w:rFonts w:ascii="Arial" w:hAnsi="Arial" w:cs="Arial"/>
          <w:szCs w:val="24"/>
          <w:lang w:val="ro-RO"/>
        </w:rPr>
        <w:t>urnizorul ajutorului de minimis</w:t>
      </w:r>
      <w:r w:rsidR="00C237A3" w:rsidRPr="00B27757">
        <w:rPr>
          <w:rFonts w:ascii="Arial" w:hAnsi="Arial" w:cs="Arial"/>
          <w:szCs w:val="24"/>
          <w:lang w:val="ro-RO"/>
        </w:rPr>
        <w:t xml:space="preserve"> sau Consiliul Concurenței, în scopul de a efectua</w:t>
      </w:r>
      <w:r w:rsidR="002A7DEF" w:rsidRPr="00B27757">
        <w:rPr>
          <w:rFonts w:ascii="Arial" w:hAnsi="Arial" w:cs="Arial"/>
          <w:szCs w:val="24"/>
          <w:lang w:val="ro-RO"/>
        </w:rPr>
        <w:t xml:space="preserve"> controlul privind modul de utilizare a </w:t>
      </w:r>
      <w:r w:rsidR="00C237A3" w:rsidRPr="00B27757">
        <w:rPr>
          <w:rFonts w:ascii="Arial" w:hAnsi="Arial" w:cs="Arial"/>
          <w:szCs w:val="24"/>
          <w:lang w:val="ro-RO"/>
        </w:rPr>
        <w:t>finanțării</w:t>
      </w:r>
      <w:r w:rsidR="002A7DEF" w:rsidRPr="00B27757">
        <w:rPr>
          <w:rFonts w:ascii="Arial" w:hAnsi="Arial" w:cs="Arial"/>
          <w:szCs w:val="24"/>
          <w:lang w:val="ro-RO"/>
        </w:rPr>
        <w:t xml:space="preserve">, precum şi punerea la dispoziția acestora a documentelor solicitate. </w:t>
      </w:r>
    </w:p>
    <w:p w:rsidR="00B27757" w:rsidRDefault="0044395B" w:rsidP="00B27757">
      <w:pPr>
        <w:pStyle w:val="ListParagraph"/>
        <w:widowControl/>
        <w:numPr>
          <w:ilvl w:val="1"/>
          <w:numId w:val="38"/>
        </w:numPr>
        <w:spacing w:before="120" w:after="120" w:line="276" w:lineRule="auto"/>
        <w:ind w:right="-36"/>
        <w:rPr>
          <w:rFonts w:ascii="Arial" w:hAnsi="Arial" w:cs="Arial"/>
          <w:szCs w:val="24"/>
          <w:lang w:val="ro-RO"/>
        </w:rPr>
      </w:pPr>
      <w:r w:rsidRPr="00B27757">
        <w:rPr>
          <w:rFonts w:ascii="Arial" w:hAnsi="Arial" w:cs="Arial"/>
          <w:szCs w:val="24"/>
          <w:lang w:val="ro-RO"/>
        </w:rPr>
        <w:t>T</w:t>
      </w:r>
      <w:r w:rsidR="002A7DEF" w:rsidRPr="00B27757">
        <w:rPr>
          <w:rFonts w:ascii="Arial" w:hAnsi="Arial" w:cs="Arial"/>
          <w:szCs w:val="24"/>
          <w:lang w:val="ro-RO"/>
        </w:rPr>
        <w:t xml:space="preserve">ransmiterea tuturor datelor, informațiilor şi documentelor solicitate de </w:t>
      </w:r>
      <w:r w:rsidR="00267631" w:rsidRPr="00B27757">
        <w:rPr>
          <w:rFonts w:ascii="Arial" w:hAnsi="Arial" w:cs="Arial"/>
          <w:szCs w:val="24"/>
          <w:lang w:val="ro-RO"/>
        </w:rPr>
        <w:t>F</w:t>
      </w:r>
      <w:r w:rsidR="002A7DEF" w:rsidRPr="00B27757">
        <w:rPr>
          <w:rFonts w:ascii="Arial" w:hAnsi="Arial" w:cs="Arial"/>
          <w:szCs w:val="24"/>
          <w:lang w:val="ro-RO"/>
        </w:rPr>
        <w:t xml:space="preserve">urnizorul ajutorului de minimis sau </w:t>
      </w:r>
      <w:r w:rsidR="00B27757">
        <w:rPr>
          <w:rFonts w:ascii="Arial" w:hAnsi="Arial" w:cs="Arial"/>
          <w:szCs w:val="24"/>
          <w:lang w:val="ro-RO"/>
        </w:rPr>
        <w:t xml:space="preserve">de </w:t>
      </w:r>
      <w:r w:rsidR="002A7DEF" w:rsidRPr="00B27757">
        <w:rPr>
          <w:rFonts w:ascii="Arial" w:hAnsi="Arial" w:cs="Arial"/>
          <w:szCs w:val="24"/>
          <w:lang w:val="ro-RO"/>
        </w:rPr>
        <w:t>Consiliul Concurenței, în termenele stabilite de aceștia.</w:t>
      </w:r>
    </w:p>
    <w:p w:rsidR="00B27757" w:rsidRDefault="008E780D" w:rsidP="00B27757">
      <w:pPr>
        <w:pStyle w:val="ListParagraph"/>
        <w:widowControl/>
        <w:numPr>
          <w:ilvl w:val="1"/>
          <w:numId w:val="38"/>
        </w:numPr>
        <w:spacing w:before="120" w:after="120" w:line="276" w:lineRule="auto"/>
        <w:ind w:right="-36"/>
        <w:rPr>
          <w:rFonts w:ascii="Arial" w:hAnsi="Arial" w:cs="Arial"/>
          <w:szCs w:val="24"/>
          <w:lang w:val="ro-RO"/>
        </w:rPr>
      </w:pPr>
      <w:r w:rsidRPr="00B27757">
        <w:rPr>
          <w:rFonts w:ascii="Arial" w:hAnsi="Arial" w:cs="Arial"/>
          <w:szCs w:val="24"/>
          <w:lang w:val="ro-RO"/>
        </w:rPr>
        <w:t>P</w:t>
      </w:r>
      <w:r w:rsidR="002A7DEF" w:rsidRPr="00B27757">
        <w:rPr>
          <w:rFonts w:ascii="Arial" w:hAnsi="Arial" w:cs="Arial"/>
          <w:szCs w:val="24"/>
          <w:lang w:val="ro-RO"/>
        </w:rPr>
        <w:t xml:space="preserve">ăstrarea unei evidențe detaliate a </w:t>
      </w:r>
      <w:r w:rsidRPr="00B27757">
        <w:rPr>
          <w:rFonts w:ascii="Arial" w:hAnsi="Arial" w:cs="Arial"/>
          <w:szCs w:val="24"/>
          <w:lang w:val="ro-RO"/>
        </w:rPr>
        <w:t>ajutorului de minimis primit</w:t>
      </w:r>
      <w:r w:rsidR="002A7DEF" w:rsidRPr="00B27757">
        <w:rPr>
          <w:rFonts w:ascii="Arial" w:hAnsi="Arial" w:cs="Arial"/>
          <w:szCs w:val="24"/>
          <w:lang w:val="ro-RO"/>
        </w:rPr>
        <w:t xml:space="preserve"> în baza prezentului Contract, pe o durată de cel puțin 10 ani de la data prim</w:t>
      </w:r>
      <w:r w:rsidR="004C1875" w:rsidRPr="00B27757">
        <w:rPr>
          <w:rFonts w:ascii="Arial" w:hAnsi="Arial" w:cs="Arial"/>
          <w:szCs w:val="24"/>
          <w:lang w:val="ro-RO"/>
        </w:rPr>
        <w:t>irii ultimei tranșe de finanțare</w:t>
      </w:r>
      <w:r w:rsidR="00724532" w:rsidRPr="00B27757">
        <w:rPr>
          <w:rFonts w:ascii="Arial" w:hAnsi="Arial" w:cs="Arial"/>
          <w:szCs w:val="24"/>
          <w:lang w:val="ro-RO"/>
        </w:rPr>
        <w:t>, alături de</w:t>
      </w:r>
      <w:r w:rsidR="00724532" w:rsidRPr="00B27757">
        <w:rPr>
          <w:rFonts w:ascii="Arial" w:hAnsi="Arial" w:cs="Arial"/>
          <w:color w:val="000000"/>
          <w:szCs w:val="24"/>
          <w:lang w:val="ro-RO" w:eastAsia="ar-SA"/>
        </w:rPr>
        <w:t xml:space="preserve"> obligați</w:t>
      </w:r>
      <w:r w:rsidR="0002544E" w:rsidRPr="00B27757">
        <w:rPr>
          <w:rFonts w:ascii="Arial" w:hAnsi="Arial" w:cs="Arial"/>
          <w:color w:val="000000"/>
          <w:szCs w:val="24"/>
          <w:lang w:val="ro-RO" w:eastAsia="ar-SA"/>
        </w:rPr>
        <w:t>a de a</w:t>
      </w:r>
      <w:r w:rsidR="00724532" w:rsidRPr="00B27757">
        <w:rPr>
          <w:rFonts w:ascii="Arial" w:hAnsi="Arial" w:cs="Arial"/>
          <w:color w:val="000000"/>
          <w:szCs w:val="24"/>
          <w:lang w:val="ro-RO" w:eastAsia="ar-SA"/>
        </w:rPr>
        <w:t xml:space="preserve"> pune la disp</w:t>
      </w:r>
      <w:r w:rsidR="0002544E" w:rsidRPr="00B27757">
        <w:rPr>
          <w:rFonts w:ascii="Arial" w:hAnsi="Arial" w:cs="Arial"/>
          <w:color w:val="000000"/>
          <w:szCs w:val="24"/>
          <w:lang w:val="ro-RO" w:eastAsia="ar-SA"/>
        </w:rPr>
        <w:t>oziția Consiliului Concurenței această evidență o</w:t>
      </w:r>
      <w:r w:rsidR="00BB47E1" w:rsidRPr="00B27757">
        <w:rPr>
          <w:rFonts w:ascii="Arial" w:hAnsi="Arial" w:cs="Arial"/>
          <w:color w:val="000000"/>
          <w:szCs w:val="24"/>
          <w:lang w:val="ro-RO" w:eastAsia="ar-SA"/>
        </w:rPr>
        <w:t>ri de câte ori le este</w:t>
      </w:r>
      <w:r w:rsidR="00724532" w:rsidRPr="00B27757">
        <w:rPr>
          <w:rFonts w:ascii="Arial" w:hAnsi="Arial" w:cs="Arial"/>
          <w:color w:val="000000"/>
          <w:szCs w:val="24"/>
          <w:lang w:val="ro-RO" w:eastAsia="ar-SA"/>
        </w:rPr>
        <w:t xml:space="preserve"> solicitat</w:t>
      </w:r>
      <w:r w:rsidR="00BB47E1" w:rsidRPr="00B27757">
        <w:rPr>
          <w:rFonts w:ascii="Arial" w:hAnsi="Arial" w:cs="Arial"/>
          <w:color w:val="000000"/>
          <w:szCs w:val="24"/>
          <w:lang w:val="ro-RO" w:eastAsia="ar-SA"/>
        </w:rPr>
        <w:t>ă.</w:t>
      </w:r>
      <w:r w:rsidR="002A7DEF" w:rsidRPr="00B27757">
        <w:rPr>
          <w:rFonts w:ascii="Arial" w:hAnsi="Arial" w:cs="Arial"/>
          <w:szCs w:val="24"/>
          <w:lang w:val="ro-RO"/>
        </w:rPr>
        <w:t xml:space="preserve"> Această evidență trebuie să conțină toate informațiile necesare pentru a demonstra respectarea condițiilor impuse de legislația comunitară în domeniul ajutorului de minimis.</w:t>
      </w:r>
    </w:p>
    <w:p w:rsidR="00B27757" w:rsidRDefault="00BB47E1" w:rsidP="00B27757">
      <w:pPr>
        <w:pStyle w:val="ListParagraph"/>
        <w:widowControl/>
        <w:numPr>
          <w:ilvl w:val="1"/>
          <w:numId w:val="38"/>
        </w:numPr>
        <w:spacing w:before="120" w:after="120" w:line="276" w:lineRule="auto"/>
        <w:ind w:right="-36"/>
        <w:rPr>
          <w:rFonts w:ascii="Arial" w:hAnsi="Arial" w:cs="Arial"/>
          <w:szCs w:val="24"/>
          <w:lang w:val="ro-RO"/>
        </w:rPr>
      </w:pPr>
      <w:r w:rsidRPr="00B27757">
        <w:rPr>
          <w:rFonts w:ascii="Arial" w:hAnsi="Arial" w:cs="Arial"/>
          <w:szCs w:val="24"/>
          <w:lang w:val="ro-RO"/>
        </w:rPr>
        <w:t>R</w:t>
      </w:r>
      <w:r w:rsidR="002A7DEF" w:rsidRPr="00B27757">
        <w:rPr>
          <w:rFonts w:ascii="Arial" w:hAnsi="Arial" w:cs="Arial"/>
          <w:szCs w:val="24"/>
          <w:lang w:val="ro-RO"/>
        </w:rPr>
        <w:t xml:space="preserve">aportarea către </w:t>
      </w:r>
      <w:r w:rsidR="001D1BF0" w:rsidRPr="00B27757">
        <w:rPr>
          <w:rFonts w:ascii="Arial" w:hAnsi="Arial" w:cs="Arial"/>
          <w:szCs w:val="24"/>
          <w:lang w:val="ro-RO"/>
        </w:rPr>
        <w:t>Furnizor</w:t>
      </w:r>
      <w:r w:rsidR="002A7DEF" w:rsidRPr="00B27757">
        <w:rPr>
          <w:rFonts w:ascii="Arial" w:hAnsi="Arial" w:cs="Arial"/>
          <w:szCs w:val="24"/>
          <w:lang w:val="ro-RO"/>
        </w:rPr>
        <w:t xml:space="preserve"> a tuturor datelor și informațiilor necesare pentru monitorizarea ajutorului de minimis, în for</w:t>
      </w:r>
      <w:r w:rsidR="001D1BF0" w:rsidRPr="00B27757">
        <w:rPr>
          <w:rFonts w:ascii="Arial" w:hAnsi="Arial" w:cs="Arial"/>
          <w:szCs w:val="24"/>
          <w:lang w:val="ro-RO"/>
        </w:rPr>
        <w:t>matul pus la dispoziție de</w:t>
      </w:r>
      <w:r w:rsidR="00AF4720" w:rsidRPr="00B27757">
        <w:rPr>
          <w:rFonts w:ascii="Arial" w:hAnsi="Arial" w:cs="Arial"/>
          <w:szCs w:val="24"/>
          <w:lang w:val="ro-RO"/>
        </w:rPr>
        <w:t xml:space="preserve"> Furnizor</w:t>
      </w:r>
      <w:r w:rsidR="002A7DEF" w:rsidRPr="00B27757">
        <w:rPr>
          <w:rFonts w:ascii="Arial" w:hAnsi="Arial" w:cs="Arial"/>
          <w:szCs w:val="24"/>
          <w:lang w:val="ro-RO"/>
        </w:rPr>
        <w:t xml:space="preserve">.   </w:t>
      </w:r>
    </w:p>
    <w:p w:rsidR="00B27757" w:rsidRDefault="00E95AA7" w:rsidP="00B27757">
      <w:pPr>
        <w:pStyle w:val="ListParagraph"/>
        <w:widowControl/>
        <w:numPr>
          <w:ilvl w:val="1"/>
          <w:numId w:val="38"/>
        </w:numPr>
        <w:spacing w:before="120" w:after="120" w:line="276" w:lineRule="auto"/>
        <w:ind w:right="-36"/>
        <w:rPr>
          <w:rFonts w:ascii="Arial" w:hAnsi="Arial" w:cs="Arial"/>
          <w:szCs w:val="24"/>
          <w:lang w:val="ro-RO"/>
        </w:rPr>
      </w:pPr>
      <w:r w:rsidRPr="00B27757">
        <w:rPr>
          <w:rFonts w:ascii="Arial" w:hAnsi="Arial" w:cs="Arial"/>
          <w:szCs w:val="24"/>
          <w:lang w:val="ro-RO"/>
        </w:rPr>
        <w:t>D</w:t>
      </w:r>
      <w:r w:rsidR="002A7DEF" w:rsidRPr="00B27757">
        <w:rPr>
          <w:rFonts w:ascii="Arial" w:hAnsi="Arial" w:cs="Arial"/>
          <w:szCs w:val="24"/>
          <w:lang w:val="ro-RO"/>
        </w:rPr>
        <w:t>epunerea la organele competente a rapoartelor anuale/documentelor privind evidențierea  ajutorului de minimis, potrivit legislației privind ajutorul de minimis.</w:t>
      </w:r>
    </w:p>
    <w:p w:rsidR="00B27757" w:rsidRDefault="000202C8" w:rsidP="00B27757">
      <w:pPr>
        <w:pStyle w:val="ListParagraph"/>
        <w:widowControl/>
        <w:numPr>
          <w:ilvl w:val="1"/>
          <w:numId w:val="38"/>
        </w:numPr>
        <w:spacing w:before="120" w:after="120" w:line="276" w:lineRule="auto"/>
        <w:ind w:right="-36"/>
        <w:rPr>
          <w:rFonts w:ascii="Arial" w:hAnsi="Arial" w:cs="Arial"/>
          <w:szCs w:val="24"/>
          <w:lang w:val="ro-RO"/>
        </w:rPr>
      </w:pPr>
      <w:r w:rsidRPr="00B27757">
        <w:rPr>
          <w:rFonts w:ascii="Arial" w:hAnsi="Arial" w:cs="Arial"/>
          <w:szCs w:val="24"/>
          <w:lang w:val="ro-RO"/>
        </w:rPr>
        <w:lastRenderedPageBreak/>
        <w:t>R</w:t>
      </w:r>
      <w:r w:rsidR="002A7DEF" w:rsidRPr="00B27757">
        <w:rPr>
          <w:rFonts w:ascii="Arial" w:hAnsi="Arial" w:cs="Arial"/>
          <w:szCs w:val="24"/>
          <w:lang w:val="ro-RO"/>
        </w:rPr>
        <w:t>estituirea întregii valori a ajutorului de minimis primit în situația nerespectării condițiilor de acordare a ajutorului, inclusiv dobânda aferentă.</w:t>
      </w:r>
    </w:p>
    <w:p w:rsidR="00B27757" w:rsidRPr="00B27757" w:rsidRDefault="0031569B" w:rsidP="00B27757">
      <w:pPr>
        <w:pStyle w:val="ListParagraph"/>
        <w:widowControl/>
        <w:numPr>
          <w:ilvl w:val="1"/>
          <w:numId w:val="38"/>
        </w:numPr>
        <w:spacing w:before="120" w:after="120" w:line="276" w:lineRule="auto"/>
        <w:ind w:right="-36"/>
        <w:rPr>
          <w:rFonts w:ascii="Arial" w:hAnsi="Arial" w:cs="Arial"/>
          <w:szCs w:val="24"/>
          <w:lang w:val="ro-RO"/>
        </w:rPr>
      </w:pPr>
      <w:r w:rsidRPr="00B27757">
        <w:rPr>
          <w:rFonts w:ascii="Arial" w:hAnsi="Arial" w:cs="Arial"/>
          <w:szCs w:val="24"/>
          <w:lang w:val="ro-RO"/>
        </w:rPr>
        <w:t>A</w:t>
      </w:r>
      <w:r w:rsidR="004039A4" w:rsidRPr="00B27757">
        <w:rPr>
          <w:rFonts w:ascii="Arial" w:eastAsia="Calibri" w:hAnsi="Arial" w:cs="Arial"/>
          <w:szCs w:val="24"/>
          <w:lang w:val="ro-RO"/>
        </w:rPr>
        <w:t>sigurarea perioadei de sustenabilitate de minimum 6 luni. Perioada de sustenabilitate presupune con</w:t>
      </w:r>
      <w:r w:rsidR="0025473C" w:rsidRPr="00B27757">
        <w:rPr>
          <w:rFonts w:ascii="Arial" w:eastAsia="Calibri" w:hAnsi="Arial" w:cs="Arial"/>
          <w:szCs w:val="24"/>
          <w:lang w:val="ro-RO"/>
        </w:rPr>
        <w:t xml:space="preserve">tinuarea funcționării afacerii </w:t>
      </w:r>
      <w:r w:rsidR="004039A4" w:rsidRPr="00B27757">
        <w:rPr>
          <w:rFonts w:ascii="Arial" w:eastAsia="Calibri" w:hAnsi="Arial" w:cs="Arial"/>
          <w:szCs w:val="24"/>
          <w:lang w:val="ro-RO"/>
        </w:rPr>
        <w:t>și poate fi contabilizată pe perioada implementării proiectului sau după finalizarea implementării;</w:t>
      </w:r>
    </w:p>
    <w:p w:rsidR="006A223E" w:rsidRPr="005B3981" w:rsidRDefault="00754080" w:rsidP="00B27757">
      <w:pPr>
        <w:pStyle w:val="ListParagraph"/>
        <w:widowControl/>
        <w:numPr>
          <w:ilvl w:val="1"/>
          <w:numId w:val="38"/>
        </w:numPr>
        <w:spacing w:before="120" w:after="120" w:line="276" w:lineRule="auto"/>
        <w:ind w:right="-36"/>
        <w:rPr>
          <w:rFonts w:ascii="Arial" w:hAnsi="Arial" w:cs="Arial"/>
          <w:szCs w:val="24"/>
          <w:lang w:val="ro-RO"/>
        </w:rPr>
      </w:pPr>
      <w:r w:rsidRPr="00B27757">
        <w:rPr>
          <w:rFonts w:ascii="Arial" w:eastAsia="Calibri" w:hAnsi="Arial" w:cs="Arial"/>
          <w:szCs w:val="24"/>
          <w:lang w:val="ro-RO"/>
        </w:rPr>
        <w:t>Beneficiarul</w:t>
      </w:r>
      <w:r w:rsidR="001E2948" w:rsidRPr="00B27757">
        <w:rPr>
          <w:rFonts w:ascii="Arial" w:eastAsia="Calibri" w:hAnsi="Arial" w:cs="Arial"/>
          <w:szCs w:val="24"/>
          <w:lang w:val="ro-RO"/>
        </w:rPr>
        <w:t xml:space="preserve"> de </w:t>
      </w:r>
      <w:r w:rsidR="005B3981">
        <w:rPr>
          <w:rFonts w:ascii="Arial" w:eastAsia="Calibri" w:hAnsi="Arial" w:cs="Arial"/>
          <w:szCs w:val="24"/>
          <w:lang w:val="ro-RO"/>
        </w:rPr>
        <w:t xml:space="preserve">ajutor de minimis </w:t>
      </w:r>
      <w:r w:rsidR="001E2948" w:rsidRPr="00B27757">
        <w:rPr>
          <w:rFonts w:ascii="Arial" w:eastAsia="Calibri" w:hAnsi="Arial" w:cs="Arial"/>
          <w:szCs w:val="24"/>
          <w:lang w:val="ro-RO"/>
        </w:rPr>
        <w:t>are</w:t>
      </w:r>
      <w:r w:rsidR="002F0FEE" w:rsidRPr="00B27757">
        <w:rPr>
          <w:rFonts w:ascii="Arial" w:eastAsia="Calibri" w:hAnsi="Arial" w:cs="Arial"/>
          <w:szCs w:val="24"/>
          <w:lang w:val="ro-RO"/>
        </w:rPr>
        <w:t xml:space="preserve"> obligaţia de a respecta prevederile Regulamentului nr. 679 din 27 aprilie 2016 privind protecţia persoanelor fizice în ceea ce priveşte prelucrarea datelor cu caracter personal şi privind libera circulaţie a acestor date (Regulamentul general privind protecţia datelor), precum şi prevederile Directivei 2002/58/CE privind prelucrarea datelor personale si protejarea confidențialității în sectorul comunicațiilor publice (Directiva asupra confidențialității și comunicațiilor electronice), transpusă în legislația naționala prin Legea nr. 506/2004 privind prelucrarea datelor cu caracter personal şi protecţia vieţii private în sectorul comunicaţiilor electronice, cu modificarile si completarile ulterioare.</w:t>
      </w:r>
    </w:p>
    <w:p w:rsidR="005B3981" w:rsidRDefault="005B3981" w:rsidP="00B27757">
      <w:pPr>
        <w:pStyle w:val="ListParagraph"/>
        <w:widowControl/>
        <w:numPr>
          <w:ilvl w:val="1"/>
          <w:numId w:val="38"/>
        </w:numPr>
        <w:spacing w:before="120" w:after="120" w:line="276" w:lineRule="auto"/>
        <w:ind w:right="-36"/>
        <w:rPr>
          <w:rFonts w:ascii="Arial" w:hAnsi="Arial" w:cs="Arial"/>
          <w:szCs w:val="24"/>
          <w:lang w:val="ro-RO"/>
        </w:rPr>
      </w:pPr>
      <w:r w:rsidRPr="005B3981">
        <w:rPr>
          <w:rFonts w:ascii="Arial" w:hAnsi="Arial" w:cs="Arial"/>
          <w:szCs w:val="24"/>
          <w:lang w:val="ro-RO"/>
        </w:rPr>
        <w:t xml:space="preserve">În situaţia în care, pe perioada contractuală beneficiarul ajunge în situaţia de închidere operaţională, faliment, dizolvare sau insolvenţă, se va proceda la recuperarea ajutorului de </w:t>
      </w:r>
      <w:r>
        <w:rPr>
          <w:rFonts w:ascii="Arial" w:hAnsi="Arial" w:cs="Arial"/>
          <w:szCs w:val="24"/>
          <w:lang w:val="ro-RO"/>
        </w:rPr>
        <w:t>minimis</w:t>
      </w:r>
      <w:r w:rsidRPr="005B3981">
        <w:rPr>
          <w:rFonts w:ascii="Arial" w:hAnsi="Arial" w:cs="Arial"/>
          <w:szCs w:val="24"/>
          <w:lang w:val="ro-RO"/>
        </w:rPr>
        <w:t xml:space="preserve"> acordat.</w:t>
      </w:r>
    </w:p>
    <w:p w:rsidR="00E542E8" w:rsidRPr="00B27757" w:rsidRDefault="00E542E8" w:rsidP="0068222F">
      <w:pPr>
        <w:pStyle w:val="ListParagraph"/>
        <w:widowControl/>
        <w:spacing w:before="120" w:after="120" w:line="276" w:lineRule="auto"/>
        <w:ind w:right="-36"/>
        <w:rPr>
          <w:rFonts w:ascii="Arial" w:hAnsi="Arial" w:cs="Arial"/>
          <w:szCs w:val="24"/>
          <w:lang w:val="ro-RO"/>
        </w:rPr>
      </w:pPr>
    </w:p>
    <w:p w:rsidR="00AE10C5" w:rsidRPr="00F93642" w:rsidRDefault="00AE10C5" w:rsidP="000432CF">
      <w:pPr>
        <w:spacing w:before="120" w:after="120"/>
        <w:ind w:left="284"/>
        <w:contextualSpacing/>
        <w:rPr>
          <w:rFonts w:ascii="Arial" w:eastAsia="Calibri" w:hAnsi="Arial" w:cs="Arial"/>
          <w:szCs w:val="24"/>
          <w:lang w:val="ro-RO"/>
        </w:rPr>
      </w:pPr>
    </w:p>
    <w:p w:rsidR="00833590" w:rsidRPr="00F93642" w:rsidRDefault="00066954" w:rsidP="007D3C5A">
      <w:pPr>
        <w:widowControl/>
        <w:spacing w:before="120" w:after="120"/>
        <w:rPr>
          <w:rFonts w:ascii="Arial" w:hAnsi="Arial" w:cs="Arial"/>
          <w:b/>
          <w:bCs/>
          <w:szCs w:val="24"/>
          <w:lang w:val="ro-RO"/>
        </w:rPr>
      </w:pPr>
      <w:r>
        <w:rPr>
          <w:rFonts w:ascii="Arial" w:hAnsi="Arial" w:cs="Arial"/>
          <w:b/>
          <w:bCs/>
          <w:szCs w:val="24"/>
          <w:lang w:val="ro-RO"/>
        </w:rPr>
        <w:t>Art. 9</w:t>
      </w:r>
      <w:r w:rsidR="00E262F7">
        <w:rPr>
          <w:rFonts w:ascii="Arial" w:hAnsi="Arial" w:cs="Arial"/>
          <w:b/>
          <w:bCs/>
          <w:szCs w:val="24"/>
          <w:lang w:val="ro-RO"/>
        </w:rPr>
        <w:t xml:space="preserve">. </w:t>
      </w:r>
      <w:r w:rsidR="00833590" w:rsidRPr="00F93642">
        <w:rPr>
          <w:rFonts w:ascii="Arial" w:hAnsi="Arial" w:cs="Arial"/>
          <w:b/>
          <w:bCs/>
          <w:szCs w:val="24"/>
          <w:lang w:val="ro-RO"/>
        </w:rPr>
        <w:t>Modalitatea de acordare a ajutorului de minimis</w:t>
      </w:r>
      <w:r w:rsidR="00271C49" w:rsidRPr="00F93642">
        <w:rPr>
          <w:rFonts w:ascii="Arial" w:hAnsi="Arial" w:cs="Arial"/>
          <w:b/>
          <w:bCs/>
          <w:szCs w:val="24"/>
          <w:lang w:val="ro-RO"/>
        </w:rPr>
        <w:t>/ Plăţi şi reguli privind transferul de sume aferente ajutorului de minimis</w:t>
      </w:r>
    </w:p>
    <w:p w:rsidR="008F2C32" w:rsidRDefault="00833590" w:rsidP="008F2C32">
      <w:pPr>
        <w:pStyle w:val="ListParagraph"/>
        <w:numPr>
          <w:ilvl w:val="1"/>
          <w:numId w:val="39"/>
        </w:numPr>
        <w:spacing w:before="120" w:after="120"/>
        <w:rPr>
          <w:rFonts w:ascii="Arial" w:hAnsi="Arial" w:cs="Arial"/>
          <w:szCs w:val="24"/>
          <w:lang w:val="ro-RO"/>
        </w:rPr>
      </w:pPr>
      <w:r w:rsidRPr="008F2C32">
        <w:rPr>
          <w:rFonts w:ascii="Arial" w:hAnsi="Arial" w:cs="Arial"/>
          <w:szCs w:val="24"/>
          <w:lang w:val="ro-RO"/>
        </w:rPr>
        <w:t>Pentru a beneficia de finanţare nerambursabilă</w:t>
      </w:r>
      <w:r w:rsidR="005262C3" w:rsidRPr="008F2C32">
        <w:rPr>
          <w:rFonts w:ascii="Arial" w:hAnsi="Arial" w:cs="Arial"/>
          <w:szCs w:val="24"/>
          <w:lang w:val="ro-RO"/>
        </w:rPr>
        <w:t>, B</w:t>
      </w:r>
      <w:r w:rsidRPr="008F2C32">
        <w:rPr>
          <w:rFonts w:ascii="Arial" w:hAnsi="Arial" w:cs="Arial"/>
          <w:szCs w:val="24"/>
          <w:lang w:val="ro-RO"/>
        </w:rPr>
        <w:t>eneficiarul de ajutor de minimis va da o declaraţie privind ajutoarele de minimis primite de întreprinderea unică în acel an fiscal şi în ultimii doi ani fiscali (fie din surse ale statului sau ale autorităţilor locale, fie din surse comunitare).</w:t>
      </w:r>
    </w:p>
    <w:p w:rsidR="008F2C32" w:rsidRDefault="002E3B9C" w:rsidP="008F2C32">
      <w:pPr>
        <w:pStyle w:val="ListParagraph"/>
        <w:numPr>
          <w:ilvl w:val="1"/>
          <w:numId w:val="39"/>
        </w:numPr>
        <w:spacing w:before="120" w:after="120"/>
        <w:rPr>
          <w:rFonts w:ascii="Arial" w:hAnsi="Arial" w:cs="Arial"/>
          <w:szCs w:val="24"/>
          <w:lang w:val="ro-RO"/>
        </w:rPr>
      </w:pPr>
      <w:r w:rsidRPr="008F2C32">
        <w:rPr>
          <w:rFonts w:ascii="Arial" w:hAnsi="Arial" w:cs="Arial"/>
          <w:szCs w:val="24"/>
          <w:lang w:val="ro-RO"/>
        </w:rPr>
        <w:t>Furnizorul</w:t>
      </w:r>
      <w:r w:rsidR="00833590" w:rsidRPr="008F2C32">
        <w:rPr>
          <w:rFonts w:ascii="Arial" w:hAnsi="Arial" w:cs="Arial"/>
          <w:szCs w:val="24"/>
          <w:lang w:val="ro-RO"/>
        </w:rPr>
        <w:t xml:space="preserve"> finanțării nerambursabile va acorda un ajutor </w:t>
      </w:r>
      <w:r w:rsidR="00833590" w:rsidRPr="008F2C32">
        <w:rPr>
          <w:rFonts w:ascii="Arial" w:hAnsi="Arial" w:cs="Arial"/>
          <w:i/>
          <w:iCs/>
          <w:szCs w:val="24"/>
          <w:lang w:val="ro-RO"/>
        </w:rPr>
        <w:t xml:space="preserve">de minimis </w:t>
      </w:r>
      <w:r w:rsidR="00833590" w:rsidRPr="008F2C32">
        <w:rPr>
          <w:rFonts w:ascii="Arial" w:hAnsi="Arial" w:cs="Arial"/>
          <w:szCs w:val="24"/>
          <w:lang w:val="ro-RO"/>
        </w:rPr>
        <w:t>după ce va verifica</w:t>
      </w:r>
      <w:r w:rsidR="00351FE7">
        <w:rPr>
          <w:rFonts w:ascii="Arial" w:hAnsi="Arial" w:cs="Arial"/>
          <w:szCs w:val="24"/>
          <w:lang w:val="ro-RO"/>
        </w:rPr>
        <w:t xml:space="preserve"> îndeplinirea condițiilor de eligibilitate</w:t>
      </w:r>
      <w:r w:rsidR="008B254A">
        <w:rPr>
          <w:rFonts w:ascii="Arial" w:hAnsi="Arial" w:cs="Arial"/>
          <w:szCs w:val="24"/>
          <w:lang w:val="ro-RO"/>
        </w:rPr>
        <w:t xml:space="preserve"> prevăzute în Schemă</w:t>
      </w:r>
      <w:del w:id="4" w:author="Mădălina Marcoci" w:date="2023-05-02T11:50:00Z">
        <w:r w:rsidR="00833590" w:rsidRPr="008F2C32" w:rsidDel="008B254A">
          <w:rPr>
            <w:rFonts w:ascii="Arial" w:hAnsi="Arial" w:cs="Arial"/>
            <w:szCs w:val="24"/>
            <w:lang w:val="ro-RO"/>
          </w:rPr>
          <w:delText>,</w:delText>
        </w:r>
      </w:del>
      <w:r w:rsidR="008B254A">
        <w:rPr>
          <w:rFonts w:ascii="Arial" w:hAnsi="Arial" w:cs="Arial"/>
          <w:szCs w:val="24"/>
          <w:lang w:val="ro-RO"/>
        </w:rPr>
        <w:t xml:space="preserve"> </w:t>
      </w:r>
      <w:r w:rsidR="00351FE7">
        <w:rPr>
          <w:rFonts w:ascii="Arial" w:hAnsi="Arial" w:cs="Arial"/>
          <w:szCs w:val="24"/>
          <w:lang w:val="ro-RO"/>
        </w:rPr>
        <w:t xml:space="preserve">precum și </w:t>
      </w:r>
      <w:r w:rsidR="008B254A">
        <w:rPr>
          <w:rFonts w:ascii="Arial" w:hAnsi="Arial" w:cs="Arial"/>
          <w:szCs w:val="24"/>
          <w:lang w:val="ro-RO"/>
        </w:rPr>
        <w:t>că</w:t>
      </w:r>
      <w:r w:rsidR="00833590" w:rsidRPr="008F2C32">
        <w:rPr>
          <w:rFonts w:ascii="Arial" w:hAnsi="Arial" w:cs="Arial"/>
          <w:szCs w:val="24"/>
          <w:lang w:val="ro-RO"/>
        </w:rPr>
        <w:t xml:space="preserve"> suma totală a ajutoarelor </w:t>
      </w:r>
      <w:r w:rsidR="00833590" w:rsidRPr="008F2C32">
        <w:rPr>
          <w:rFonts w:ascii="Arial" w:hAnsi="Arial" w:cs="Arial"/>
          <w:i/>
          <w:iCs/>
          <w:szCs w:val="24"/>
          <w:lang w:val="ro-RO"/>
        </w:rPr>
        <w:t xml:space="preserve">de minimis </w:t>
      </w:r>
      <w:r w:rsidR="00833590" w:rsidRPr="008F2C32">
        <w:rPr>
          <w:rFonts w:ascii="Arial" w:hAnsi="Arial" w:cs="Arial"/>
          <w:szCs w:val="24"/>
          <w:lang w:val="ro-RO"/>
        </w:rPr>
        <w:t>primite de întreprinderea unică pe parcursul unei perioade de trei ani consecutivi (ultimii 2 ani fiscali şi anul fiscal în curs), fie din surse ale statului sau ale autorităţilor locale, fie din surse comunitare, cumulată cu valoarea alocării financiare acordate în confor</w:t>
      </w:r>
      <w:r w:rsidR="005262C3" w:rsidRPr="008F2C32">
        <w:rPr>
          <w:rFonts w:ascii="Arial" w:hAnsi="Arial" w:cs="Arial"/>
          <w:szCs w:val="24"/>
          <w:lang w:val="ro-RO"/>
        </w:rPr>
        <w:t>mitate cu prevederile S</w:t>
      </w:r>
      <w:r w:rsidR="00833590" w:rsidRPr="008F2C32">
        <w:rPr>
          <w:rFonts w:ascii="Arial" w:hAnsi="Arial" w:cs="Arial"/>
          <w:szCs w:val="24"/>
          <w:lang w:val="ro-RO"/>
        </w:rPr>
        <w:t>cheme</w:t>
      </w:r>
      <w:r w:rsidR="005262C3" w:rsidRPr="008F2C32">
        <w:rPr>
          <w:rFonts w:ascii="Arial" w:hAnsi="Arial" w:cs="Arial"/>
          <w:szCs w:val="24"/>
          <w:lang w:val="ro-RO"/>
        </w:rPr>
        <w:t>i</w:t>
      </w:r>
      <w:r w:rsidR="00833590" w:rsidRPr="008F2C32">
        <w:rPr>
          <w:rFonts w:ascii="Arial" w:hAnsi="Arial" w:cs="Arial"/>
          <w:szCs w:val="24"/>
          <w:lang w:val="ro-RO"/>
        </w:rPr>
        <w:t>, nu depăşeşte pragul de 200.000 Eur</w:t>
      </w:r>
      <w:r w:rsidRPr="008F2C32">
        <w:rPr>
          <w:rFonts w:ascii="Arial" w:hAnsi="Arial" w:cs="Arial"/>
          <w:szCs w:val="24"/>
          <w:lang w:val="ro-RO"/>
        </w:rPr>
        <w:t>,</w:t>
      </w:r>
      <w:r w:rsidR="00833590" w:rsidRPr="008F2C32">
        <w:rPr>
          <w:rFonts w:ascii="Arial" w:hAnsi="Arial" w:cs="Arial"/>
          <w:szCs w:val="24"/>
          <w:lang w:val="ro-RO"/>
        </w:rPr>
        <w:t xml:space="preserve"> echivalent în lei</w:t>
      </w:r>
      <w:r w:rsidR="008B254A">
        <w:rPr>
          <w:rFonts w:ascii="Arial" w:hAnsi="Arial" w:cs="Arial"/>
          <w:szCs w:val="24"/>
          <w:lang w:val="ro-RO"/>
        </w:rPr>
        <w:t xml:space="preserve">, pe baza Declarației </w:t>
      </w:r>
      <w:r w:rsidR="008B254A" w:rsidRPr="008B254A">
        <w:rPr>
          <w:rFonts w:ascii="Arial" w:hAnsi="Arial" w:cs="Arial"/>
          <w:szCs w:val="24"/>
          <w:lang w:val="ro-RO"/>
        </w:rPr>
        <w:t>întreprinderii/ întreprinderii unice privind cumulul ajutoarelor de stat/de minimis</w:t>
      </w:r>
      <w:r w:rsidR="008B254A">
        <w:rPr>
          <w:rFonts w:ascii="Arial" w:hAnsi="Arial" w:cs="Arial"/>
          <w:szCs w:val="24"/>
          <w:lang w:val="ro-RO"/>
        </w:rPr>
        <w:t>, completate de beneficiar</w:t>
      </w:r>
      <w:r w:rsidR="00833590" w:rsidRPr="008F2C32">
        <w:rPr>
          <w:rFonts w:ascii="Arial" w:hAnsi="Arial" w:cs="Arial"/>
          <w:szCs w:val="24"/>
          <w:lang w:val="ro-RO"/>
        </w:rPr>
        <w:t>.</w:t>
      </w:r>
    </w:p>
    <w:p w:rsidR="008F2C32" w:rsidRDefault="00833590" w:rsidP="008F2C32">
      <w:pPr>
        <w:pStyle w:val="ListParagraph"/>
        <w:numPr>
          <w:ilvl w:val="1"/>
          <w:numId w:val="39"/>
        </w:numPr>
        <w:spacing w:before="120" w:after="120"/>
        <w:rPr>
          <w:rFonts w:ascii="Arial" w:hAnsi="Arial" w:cs="Arial"/>
          <w:szCs w:val="24"/>
          <w:lang w:val="ro-RO"/>
        </w:rPr>
      </w:pPr>
      <w:r w:rsidRPr="008F2C32">
        <w:rPr>
          <w:rFonts w:ascii="Arial" w:hAnsi="Arial" w:cs="Arial"/>
          <w:szCs w:val="24"/>
          <w:lang w:val="ro-RO"/>
        </w:rPr>
        <w:t xml:space="preserve">Ajutoarele </w:t>
      </w:r>
      <w:r w:rsidRPr="008F2C32">
        <w:rPr>
          <w:rFonts w:ascii="Arial" w:hAnsi="Arial" w:cs="Arial"/>
          <w:i/>
          <w:iCs/>
          <w:szCs w:val="24"/>
          <w:lang w:val="ro-RO"/>
        </w:rPr>
        <w:t xml:space="preserve">de minimis </w:t>
      </w:r>
      <w:r w:rsidR="00FD7D9D" w:rsidRPr="008F2C32">
        <w:rPr>
          <w:rFonts w:ascii="Arial" w:hAnsi="Arial" w:cs="Arial"/>
          <w:szCs w:val="24"/>
          <w:lang w:val="ro-RO"/>
        </w:rPr>
        <w:t>acordate în cadrul S</w:t>
      </w:r>
      <w:r w:rsidRPr="008F2C32">
        <w:rPr>
          <w:rFonts w:ascii="Arial" w:hAnsi="Arial" w:cs="Arial"/>
          <w:szCs w:val="24"/>
          <w:lang w:val="ro-RO"/>
        </w:rPr>
        <w:t>cheme</w:t>
      </w:r>
      <w:r w:rsidR="00FD7D9D" w:rsidRPr="008F2C32">
        <w:rPr>
          <w:rFonts w:ascii="Arial" w:hAnsi="Arial" w:cs="Arial"/>
          <w:szCs w:val="24"/>
          <w:lang w:val="ro-RO"/>
        </w:rPr>
        <w:t>i</w:t>
      </w:r>
      <w:r w:rsidRPr="008F2C32">
        <w:rPr>
          <w:rFonts w:ascii="Arial" w:hAnsi="Arial" w:cs="Arial"/>
          <w:szCs w:val="24"/>
          <w:lang w:val="ro-RO"/>
        </w:rPr>
        <w:t xml:space="preserve"> nu se vor cumula cu alte ajutoare de stat</w:t>
      </w:r>
      <w:r w:rsidR="00F2439F" w:rsidRPr="008F2C32">
        <w:rPr>
          <w:rFonts w:ascii="Arial" w:hAnsi="Arial" w:cs="Arial"/>
          <w:szCs w:val="24"/>
          <w:lang w:val="ro-RO"/>
        </w:rPr>
        <w:t>,</w:t>
      </w:r>
      <w:r w:rsidRPr="008F2C32">
        <w:rPr>
          <w:rFonts w:ascii="Arial" w:hAnsi="Arial" w:cs="Arial"/>
          <w:szCs w:val="24"/>
          <w:lang w:val="ro-RO"/>
        </w:rPr>
        <w:t xml:space="preserve"> în sensul art. 107 (1) din Tratatul de funcţionare al Uniunii Europene</w:t>
      </w:r>
      <w:r w:rsidR="00F2439F" w:rsidRPr="008F2C32">
        <w:rPr>
          <w:rFonts w:ascii="Arial" w:hAnsi="Arial" w:cs="Arial"/>
          <w:szCs w:val="24"/>
          <w:lang w:val="ro-RO"/>
        </w:rPr>
        <w:t>,</w:t>
      </w:r>
      <w:r w:rsidRPr="008F2C32">
        <w:rPr>
          <w:rFonts w:ascii="Arial" w:hAnsi="Arial" w:cs="Arial"/>
          <w:szCs w:val="24"/>
          <w:lang w:val="ro-RO"/>
        </w:rPr>
        <w:t xml:space="preserve"> acordate pentru aceleași costuri eligibile, dacă un astfel de cumul generează o intensitate a ajutorului de stat care depășește intensitatea maximă stabilită în fiecare caz în parte printr-un regulament privind exceptările în bloc sau printr-o decizie adoptată de Comisia Europeană.</w:t>
      </w:r>
    </w:p>
    <w:p w:rsidR="008F2C32" w:rsidRPr="008F2C32" w:rsidRDefault="00482ED1" w:rsidP="008F2C32">
      <w:pPr>
        <w:pStyle w:val="ListParagraph"/>
        <w:numPr>
          <w:ilvl w:val="1"/>
          <w:numId w:val="39"/>
        </w:numPr>
        <w:spacing w:before="120" w:after="120"/>
        <w:rPr>
          <w:rFonts w:ascii="Arial" w:hAnsi="Arial" w:cs="Arial"/>
          <w:szCs w:val="24"/>
          <w:lang w:val="ro-RO"/>
        </w:rPr>
      </w:pPr>
      <w:r w:rsidRPr="008F2C32">
        <w:rPr>
          <w:rFonts w:ascii="Arial" w:hAnsi="Arial" w:cs="Arial"/>
          <w:bCs/>
          <w:color w:val="000000"/>
          <w:szCs w:val="24"/>
          <w:lang w:val="ro-RO"/>
        </w:rPr>
        <w:t xml:space="preserve">Furnizorul va acorda ajutorul </w:t>
      </w:r>
      <w:r w:rsidRPr="008F2C32">
        <w:rPr>
          <w:rFonts w:ascii="Arial" w:hAnsi="Arial" w:cs="Arial"/>
          <w:bCs/>
          <w:i/>
          <w:color w:val="000000"/>
          <w:szCs w:val="24"/>
          <w:lang w:val="ro-RO"/>
        </w:rPr>
        <w:t>de minimis</w:t>
      </w:r>
      <w:r w:rsidRPr="008F2C32">
        <w:rPr>
          <w:rFonts w:ascii="Arial" w:hAnsi="Arial" w:cs="Arial"/>
          <w:bCs/>
          <w:color w:val="000000"/>
          <w:szCs w:val="24"/>
          <w:lang w:val="ro-RO"/>
        </w:rPr>
        <w:t xml:space="preserve"> sub forma grantului</w:t>
      </w:r>
      <w:r w:rsidRPr="008F2C32">
        <w:rPr>
          <w:rFonts w:ascii="Arial" w:hAnsi="Arial" w:cs="Arial"/>
          <w:bCs/>
          <w:szCs w:val="24"/>
          <w:lang w:val="ro-RO" w:eastAsia="ar-SA"/>
        </w:rPr>
        <w:t xml:space="preserve"> </w:t>
      </w:r>
      <w:r w:rsidRPr="008F2C32">
        <w:rPr>
          <w:rFonts w:ascii="Arial" w:hAnsi="Arial" w:cs="Arial"/>
          <w:bCs/>
          <w:color w:val="000000"/>
          <w:szCs w:val="24"/>
          <w:lang w:val="ro-RO"/>
        </w:rPr>
        <w:t xml:space="preserve">după ce va verifica, inclusiv prin introducerea informațiilor din declarația pe proprie răspundere a Beneficiarului în sistemul RegAS, dacă suma totală a ajutoarelor </w:t>
      </w:r>
      <w:r w:rsidRPr="008F2C32">
        <w:rPr>
          <w:rFonts w:ascii="Arial" w:hAnsi="Arial" w:cs="Arial"/>
          <w:bCs/>
          <w:i/>
          <w:color w:val="000000"/>
          <w:szCs w:val="24"/>
          <w:lang w:val="ro-RO"/>
        </w:rPr>
        <w:t>de minimis</w:t>
      </w:r>
      <w:r w:rsidRPr="008F2C32">
        <w:rPr>
          <w:rFonts w:ascii="Arial" w:hAnsi="Arial" w:cs="Arial"/>
          <w:bCs/>
          <w:color w:val="000000"/>
          <w:szCs w:val="24"/>
          <w:lang w:val="ro-RO"/>
        </w:rPr>
        <w:t xml:space="preserve"> primite de acesta pe parcursul unei perioade de trei ani fiscali </w:t>
      </w:r>
      <w:r w:rsidRPr="008F2C32">
        <w:rPr>
          <w:rFonts w:ascii="Arial" w:hAnsi="Arial" w:cs="Arial"/>
          <w:bCs/>
          <w:szCs w:val="24"/>
          <w:lang w:val="ro-RO" w:eastAsia="ar-SA"/>
        </w:rPr>
        <w:t>-2 ani fiscali încheiați anteriori și anul fiscal în curs-</w:t>
      </w:r>
      <w:r w:rsidRPr="008F2C32">
        <w:rPr>
          <w:rFonts w:ascii="Arial" w:hAnsi="Arial" w:cs="Arial"/>
          <w:bCs/>
          <w:color w:val="000000"/>
          <w:szCs w:val="24"/>
          <w:lang w:val="ro-RO"/>
        </w:rPr>
        <w:t>, nu depășește pragul de 200.000 Euro, echivalent în lei.</w:t>
      </w:r>
    </w:p>
    <w:p w:rsidR="008F2C32" w:rsidRPr="008F2C32" w:rsidRDefault="00482ED1" w:rsidP="008F2C32">
      <w:pPr>
        <w:pStyle w:val="ListParagraph"/>
        <w:numPr>
          <w:ilvl w:val="1"/>
          <w:numId w:val="39"/>
        </w:numPr>
        <w:spacing w:before="120" w:after="120"/>
        <w:rPr>
          <w:rFonts w:ascii="Arial" w:hAnsi="Arial" w:cs="Arial"/>
          <w:szCs w:val="24"/>
          <w:lang w:val="ro-RO"/>
        </w:rPr>
      </w:pPr>
      <w:r w:rsidRPr="008F2C32">
        <w:rPr>
          <w:rFonts w:ascii="Arial" w:hAnsi="Arial" w:cs="Arial"/>
          <w:bCs/>
          <w:color w:val="000000"/>
          <w:szCs w:val="24"/>
          <w:lang w:val="ro-RO"/>
        </w:rPr>
        <w:t xml:space="preserve">În cazul în care valoarea totală a ajutoarelor </w:t>
      </w:r>
      <w:r w:rsidRPr="008F2C32">
        <w:rPr>
          <w:rFonts w:ascii="Arial" w:hAnsi="Arial" w:cs="Arial"/>
          <w:bCs/>
          <w:i/>
          <w:iCs/>
          <w:color w:val="000000"/>
          <w:szCs w:val="24"/>
          <w:lang w:val="ro-RO"/>
        </w:rPr>
        <w:t>de minimis</w:t>
      </w:r>
      <w:r w:rsidRPr="008F2C32">
        <w:rPr>
          <w:rFonts w:ascii="Arial" w:hAnsi="Arial" w:cs="Arial"/>
          <w:bCs/>
          <w:color w:val="000000"/>
          <w:szCs w:val="24"/>
          <w:lang w:val="ro-RO"/>
        </w:rPr>
        <w:t xml:space="preserve"> acordate unei întreprinderi pe o perioadă de trei ani consecutivi -valoarea pe doi ani anterior cumulată cu valoarea alocării financiare acordate în confor</w:t>
      </w:r>
      <w:r w:rsidR="0033069C" w:rsidRPr="008F2C32">
        <w:rPr>
          <w:rFonts w:ascii="Arial" w:hAnsi="Arial" w:cs="Arial"/>
          <w:bCs/>
          <w:color w:val="000000"/>
          <w:szCs w:val="24"/>
          <w:lang w:val="ro-RO"/>
        </w:rPr>
        <w:t xml:space="preserve">mitate cu prevederile </w:t>
      </w:r>
      <w:r w:rsidRPr="008F2C32">
        <w:rPr>
          <w:rFonts w:ascii="Arial" w:hAnsi="Arial" w:cs="Arial"/>
          <w:bCs/>
          <w:color w:val="000000"/>
          <w:szCs w:val="24"/>
          <w:lang w:val="ro-RO"/>
        </w:rPr>
        <w:t>Scheme</w:t>
      </w:r>
      <w:r w:rsidR="0033069C" w:rsidRPr="008F2C32">
        <w:rPr>
          <w:rFonts w:ascii="Arial" w:hAnsi="Arial" w:cs="Arial"/>
          <w:bCs/>
          <w:color w:val="000000"/>
          <w:szCs w:val="24"/>
          <w:lang w:val="ro-RO"/>
        </w:rPr>
        <w:t>i</w:t>
      </w:r>
      <w:r w:rsidRPr="008F2C32">
        <w:rPr>
          <w:rFonts w:ascii="Arial" w:hAnsi="Arial" w:cs="Arial"/>
          <w:bCs/>
          <w:color w:val="000000"/>
          <w:szCs w:val="24"/>
          <w:lang w:val="ro-RO"/>
        </w:rPr>
        <w:t xml:space="preserve"> în anul în curs- </w:t>
      </w:r>
      <w:r w:rsidRPr="008F2C32">
        <w:rPr>
          <w:rFonts w:ascii="Arial" w:hAnsi="Arial" w:cs="Arial"/>
          <w:bCs/>
          <w:color w:val="000000"/>
          <w:szCs w:val="24"/>
          <w:lang w:val="ro-RO"/>
        </w:rPr>
        <w:lastRenderedPageBreak/>
        <w:t>de</w:t>
      </w:r>
      <w:r w:rsidR="0033069C" w:rsidRPr="008F2C32">
        <w:rPr>
          <w:rFonts w:ascii="Arial" w:hAnsi="Arial" w:cs="Arial"/>
          <w:bCs/>
          <w:color w:val="000000"/>
          <w:szCs w:val="24"/>
          <w:lang w:val="ro-RO"/>
        </w:rPr>
        <w:t>pășește pragul de 200.000 Euro</w:t>
      </w:r>
      <w:r w:rsidR="00CD5610" w:rsidRPr="008F2C32">
        <w:rPr>
          <w:rFonts w:ascii="Arial" w:hAnsi="Arial" w:cs="Arial"/>
          <w:bCs/>
          <w:color w:val="000000"/>
          <w:szCs w:val="24"/>
          <w:lang w:val="ro-RO"/>
        </w:rPr>
        <w:t>, echivalent în lei, B</w:t>
      </w:r>
      <w:r w:rsidRPr="008F2C32">
        <w:rPr>
          <w:rFonts w:ascii="Arial" w:hAnsi="Arial" w:cs="Arial"/>
          <w:bCs/>
          <w:color w:val="000000"/>
          <w:szCs w:val="24"/>
          <w:lang w:val="ro-RO"/>
        </w:rPr>
        <w:t xml:space="preserve">eneficiarul nu poate </w:t>
      </w:r>
      <w:r w:rsidR="00CD5610" w:rsidRPr="008F2C32">
        <w:rPr>
          <w:rFonts w:ascii="Arial" w:hAnsi="Arial" w:cs="Arial"/>
          <w:bCs/>
          <w:color w:val="000000"/>
          <w:szCs w:val="24"/>
          <w:lang w:val="ro-RO"/>
        </w:rPr>
        <w:t>accesa prevederile S</w:t>
      </w:r>
      <w:r w:rsidRPr="008F2C32">
        <w:rPr>
          <w:rFonts w:ascii="Arial" w:hAnsi="Arial" w:cs="Arial"/>
          <w:bCs/>
          <w:color w:val="000000"/>
          <w:szCs w:val="24"/>
          <w:lang w:val="ro-RO"/>
        </w:rPr>
        <w:t xml:space="preserve">chemei. </w:t>
      </w:r>
    </w:p>
    <w:p w:rsidR="008F2C32" w:rsidRPr="008F2C32" w:rsidRDefault="00482ED1" w:rsidP="008F2C32">
      <w:pPr>
        <w:pStyle w:val="ListParagraph"/>
        <w:numPr>
          <w:ilvl w:val="1"/>
          <w:numId w:val="39"/>
        </w:numPr>
        <w:spacing w:before="120" w:after="120"/>
        <w:rPr>
          <w:rFonts w:ascii="Arial" w:hAnsi="Arial" w:cs="Arial"/>
          <w:szCs w:val="24"/>
          <w:lang w:val="ro-RO"/>
        </w:rPr>
      </w:pPr>
      <w:r w:rsidRPr="008F2C32">
        <w:rPr>
          <w:rFonts w:ascii="Arial" w:hAnsi="Arial" w:cs="Arial"/>
          <w:bCs/>
          <w:color w:val="000000"/>
          <w:szCs w:val="24"/>
          <w:lang w:val="ro-RO"/>
        </w:rPr>
        <w:t xml:space="preserve">În cazul în care, prin acordarea unor noi ajutoare </w:t>
      </w:r>
      <w:r w:rsidRPr="008F2C32">
        <w:rPr>
          <w:rFonts w:ascii="Arial" w:hAnsi="Arial" w:cs="Arial"/>
          <w:bCs/>
          <w:i/>
          <w:iCs/>
          <w:color w:val="000000"/>
          <w:szCs w:val="24"/>
          <w:lang w:val="ro-RO"/>
        </w:rPr>
        <w:t>de minimis</w:t>
      </w:r>
      <w:r w:rsidR="008C3B7E" w:rsidRPr="008F2C32">
        <w:rPr>
          <w:rFonts w:ascii="Arial" w:hAnsi="Arial" w:cs="Arial"/>
          <w:bCs/>
          <w:i/>
          <w:iCs/>
          <w:color w:val="000000"/>
          <w:szCs w:val="24"/>
          <w:lang w:val="ro-RO"/>
        </w:rPr>
        <w:t>,</w:t>
      </w:r>
      <w:r w:rsidRPr="008F2C32">
        <w:rPr>
          <w:rFonts w:ascii="Arial" w:hAnsi="Arial" w:cs="Arial"/>
          <w:bCs/>
          <w:color w:val="000000"/>
          <w:szCs w:val="24"/>
          <w:lang w:val="ro-RO"/>
        </w:rPr>
        <w:t xml:space="preserve"> s-ar depăși plafonul maxim menționat anterior, întreprinderea poate beneficia, dacă solicită acest l</w:t>
      </w:r>
      <w:r w:rsidR="008C3B7E" w:rsidRPr="008F2C32">
        <w:rPr>
          <w:rFonts w:ascii="Arial" w:hAnsi="Arial" w:cs="Arial"/>
          <w:bCs/>
          <w:color w:val="000000"/>
          <w:szCs w:val="24"/>
          <w:lang w:val="ro-RO"/>
        </w:rPr>
        <w:t>ucru, de prevederile S</w:t>
      </w:r>
      <w:r w:rsidRPr="008F2C32">
        <w:rPr>
          <w:rFonts w:ascii="Arial" w:hAnsi="Arial" w:cs="Arial"/>
          <w:bCs/>
          <w:color w:val="000000"/>
          <w:szCs w:val="24"/>
          <w:lang w:val="ro-RO"/>
        </w:rPr>
        <w:t>cheme</w:t>
      </w:r>
      <w:r w:rsidR="008C3B7E" w:rsidRPr="008F2C32">
        <w:rPr>
          <w:rFonts w:ascii="Arial" w:hAnsi="Arial" w:cs="Arial"/>
          <w:bCs/>
          <w:color w:val="000000"/>
          <w:szCs w:val="24"/>
          <w:lang w:val="ro-RO"/>
        </w:rPr>
        <w:t>i</w:t>
      </w:r>
      <w:r w:rsidRPr="008F2C32">
        <w:rPr>
          <w:rFonts w:ascii="Arial" w:hAnsi="Arial" w:cs="Arial"/>
          <w:bCs/>
          <w:color w:val="000000"/>
          <w:szCs w:val="24"/>
          <w:lang w:val="ro-RO"/>
        </w:rPr>
        <w:t xml:space="preserve"> doar pentru acea fracțiune din ajutor care, cumulată cu restul ajutoarelor </w:t>
      </w:r>
      <w:r w:rsidRPr="008F2C32">
        <w:rPr>
          <w:rFonts w:ascii="Arial" w:hAnsi="Arial" w:cs="Arial"/>
          <w:bCs/>
          <w:i/>
          <w:iCs/>
          <w:color w:val="000000"/>
          <w:szCs w:val="24"/>
          <w:lang w:val="ro-RO"/>
        </w:rPr>
        <w:t>de minimis</w:t>
      </w:r>
      <w:r w:rsidRPr="008F2C32">
        <w:rPr>
          <w:rFonts w:ascii="Arial" w:hAnsi="Arial" w:cs="Arial"/>
          <w:bCs/>
          <w:color w:val="000000"/>
          <w:szCs w:val="24"/>
          <w:lang w:val="ro-RO"/>
        </w:rPr>
        <w:t xml:space="preserve"> primite anterior, nu depășește</w:t>
      </w:r>
      <w:r w:rsidR="008C3B7E" w:rsidRPr="008F2C32">
        <w:rPr>
          <w:rFonts w:ascii="Arial" w:hAnsi="Arial" w:cs="Arial"/>
          <w:bCs/>
          <w:color w:val="000000"/>
          <w:szCs w:val="24"/>
          <w:lang w:val="ro-RO"/>
        </w:rPr>
        <w:t xml:space="preserve"> plafonul menționat la art. 8.4</w:t>
      </w:r>
      <w:r w:rsidRPr="008F2C32">
        <w:rPr>
          <w:rFonts w:ascii="Arial" w:hAnsi="Arial" w:cs="Arial"/>
          <w:bCs/>
          <w:color w:val="000000"/>
          <w:szCs w:val="24"/>
          <w:lang w:val="ro-RO"/>
        </w:rPr>
        <w:t>.</w:t>
      </w:r>
    </w:p>
    <w:p w:rsidR="008F2C32" w:rsidRPr="008F2C32" w:rsidRDefault="00482ED1" w:rsidP="008F2C32">
      <w:pPr>
        <w:pStyle w:val="ListParagraph"/>
        <w:numPr>
          <w:ilvl w:val="1"/>
          <w:numId w:val="39"/>
        </w:numPr>
        <w:spacing w:before="120" w:after="120"/>
        <w:rPr>
          <w:rFonts w:ascii="Arial" w:hAnsi="Arial" w:cs="Arial"/>
          <w:szCs w:val="24"/>
          <w:lang w:val="ro-RO"/>
        </w:rPr>
      </w:pPr>
      <w:r w:rsidRPr="008F2C32">
        <w:rPr>
          <w:rFonts w:ascii="Arial" w:hAnsi="Arial" w:cs="Arial"/>
          <w:bCs/>
          <w:color w:val="000000"/>
          <w:szCs w:val="24"/>
          <w:lang w:val="ro-RO"/>
        </w:rPr>
        <w:t xml:space="preserve">Beneficiarul de ajutor </w:t>
      </w:r>
      <w:r w:rsidRPr="008F2C32">
        <w:rPr>
          <w:rFonts w:ascii="Arial" w:hAnsi="Arial" w:cs="Arial"/>
          <w:bCs/>
          <w:i/>
          <w:iCs/>
          <w:color w:val="000000"/>
          <w:szCs w:val="24"/>
          <w:lang w:val="ro-RO"/>
        </w:rPr>
        <w:t>de minimis</w:t>
      </w:r>
      <w:r w:rsidRPr="008F2C32">
        <w:rPr>
          <w:rFonts w:ascii="Arial" w:hAnsi="Arial" w:cs="Arial"/>
          <w:bCs/>
          <w:color w:val="000000"/>
          <w:szCs w:val="24"/>
          <w:lang w:val="ro-RO"/>
        </w:rPr>
        <w:t xml:space="preserve"> poate prezenta dovezi conform cărora a fost rambursat un ajutor de minimis primit anterior, sau o parte din acesta, astfel încât prin noul ajutor solicitat să nu se depășească</w:t>
      </w:r>
      <w:r w:rsidR="002A607E" w:rsidRPr="008F2C32">
        <w:rPr>
          <w:rFonts w:ascii="Arial" w:hAnsi="Arial" w:cs="Arial"/>
          <w:bCs/>
          <w:color w:val="000000"/>
          <w:szCs w:val="24"/>
          <w:lang w:val="ro-RO"/>
        </w:rPr>
        <w:t xml:space="preserve"> plafonul menționat la alineatul precedent</w:t>
      </w:r>
      <w:r w:rsidRPr="008F2C32">
        <w:rPr>
          <w:rFonts w:ascii="Arial" w:hAnsi="Arial" w:cs="Arial"/>
          <w:bCs/>
          <w:color w:val="000000"/>
          <w:szCs w:val="24"/>
          <w:lang w:val="ro-RO"/>
        </w:rPr>
        <w:t>.</w:t>
      </w:r>
    </w:p>
    <w:p w:rsidR="008F2C32" w:rsidRPr="008F2C32" w:rsidRDefault="00526943" w:rsidP="008F2C32">
      <w:pPr>
        <w:pStyle w:val="ListParagraph"/>
        <w:numPr>
          <w:ilvl w:val="1"/>
          <w:numId w:val="39"/>
        </w:numPr>
        <w:spacing w:before="120" w:after="120"/>
        <w:rPr>
          <w:rFonts w:ascii="Arial" w:hAnsi="Arial" w:cs="Arial"/>
          <w:szCs w:val="24"/>
          <w:lang w:val="ro-RO"/>
        </w:rPr>
      </w:pPr>
      <w:r w:rsidRPr="008F2C32">
        <w:rPr>
          <w:rFonts w:ascii="Arial" w:hAnsi="Arial" w:cs="Arial"/>
          <w:bCs/>
          <w:color w:val="000000"/>
          <w:szCs w:val="24"/>
          <w:lang w:val="ro-RO" w:eastAsia="ar-SA"/>
        </w:rPr>
        <w:t>Ajutorul</w:t>
      </w:r>
      <w:r w:rsidR="00482ED1" w:rsidRPr="008F2C32">
        <w:rPr>
          <w:rFonts w:ascii="Arial" w:hAnsi="Arial" w:cs="Arial"/>
          <w:bCs/>
          <w:color w:val="000000"/>
          <w:szCs w:val="24"/>
          <w:lang w:val="ro-RO" w:eastAsia="ar-SA"/>
        </w:rPr>
        <w:t xml:space="preserve"> </w:t>
      </w:r>
      <w:r w:rsidR="00482ED1" w:rsidRPr="008F2C32">
        <w:rPr>
          <w:rFonts w:ascii="Arial" w:hAnsi="Arial" w:cs="Arial"/>
          <w:bCs/>
          <w:i/>
          <w:color w:val="000000"/>
          <w:szCs w:val="24"/>
          <w:lang w:val="ro-RO" w:eastAsia="ar-SA"/>
        </w:rPr>
        <w:t>de minimis</w:t>
      </w:r>
      <w:r w:rsidRPr="008F2C32">
        <w:rPr>
          <w:rFonts w:ascii="Arial" w:hAnsi="Arial" w:cs="Arial"/>
          <w:bCs/>
          <w:color w:val="000000"/>
          <w:szCs w:val="24"/>
          <w:lang w:val="ro-RO" w:eastAsia="ar-SA"/>
        </w:rPr>
        <w:t xml:space="preserve"> acordat</w:t>
      </w:r>
      <w:r w:rsidR="00482ED1" w:rsidRPr="008F2C32">
        <w:rPr>
          <w:rFonts w:ascii="Arial" w:hAnsi="Arial" w:cs="Arial"/>
          <w:bCs/>
          <w:color w:val="000000"/>
          <w:szCs w:val="24"/>
          <w:lang w:val="ro-RO" w:eastAsia="ar-SA"/>
        </w:rPr>
        <w:t xml:space="preserve"> nu se</w:t>
      </w:r>
      <w:r w:rsidRPr="008F2C32">
        <w:rPr>
          <w:rFonts w:ascii="Arial" w:hAnsi="Arial" w:cs="Arial"/>
          <w:bCs/>
          <w:color w:val="000000"/>
          <w:szCs w:val="24"/>
          <w:lang w:val="ro-RO" w:eastAsia="ar-SA"/>
        </w:rPr>
        <w:t xml:space="preserve"> va</w:t>
      </w:r>
      <w:r w:rsidR="00482ED1" w:rsidRPr="008F2C32">
        <w:rPr>
          <w:rFonts w:ascii="Arial" w:hAnsi="Arial" w:cs="Arial"/>
          <w:bCs/>
          <w:color w:val="000000"/>
          <w:szCs w:val="24"/>
          <w:lang w:val="ro-RO" w:eastAsia="ar-SA"/>
        </w:rPr>
        <w:t xml:space="preserve"> cumula cu alte ajutoare de stat acordate pentru aceleași costuri eligibile sau cu ajutoarele de stat acordate pentru aceeași măsură de finanțare pentru capital de risc, dacă un astfel de cumul ar depăși intensitatea sau valoarea maximă relevantă a ajutorului de stat stabilită pentru condițiile specifice ale fiecărui caz de un regulament sau o decizie de exceptare pe categorii adoptată de Comisie. Ajutoarele </w:t>
      </w:r>
      <w:r w:rsidR="00482ED1" w:rsidRPr="008F2C32">
        <w:rPr>
          <w:rFonts w:ascii="Arial" w:hAnsi="Arial" w:cs="Arial"/>
          <w:bCs/>
          <w:i/>
          <w:iCs/>
          <w:color w:val="000000"/>
          <w:szCs w:val="24"/>
          <w:lang w:val="ro-RO" w:eastAsia="ar-SA"/>
        </w:rPr>
        <w:t>de minimis</w:t>
      </w:r>
      <w:r w:rsidR="00482ED1" w:rsidRPr="008F2C32">
        <w:rPr>
          <w:rFonts w:ascii="Arial" w:hAnsi="Arial" w:cs="Arial"/>
          <w:bCs/>
          <w:color w:val="000000"/>
          <w:szCs w:val="24"/>
          <w:lang w:val="ro-RO" w:eastAsia="ar-SA"/>
        </w:rPr>
        <w:t xml:space="preserve"> care nu se acordă pentru costuri eligibile specifice sau nu sunt legate de aceste costuri pot fi cumulate cu alte ajutoare de stat acordate în temeiul unui regulament de exceptare pe categorii sau al unei decizii adoptate de Comisie.</w:t>
      </w:r>
    </w:p>
    <w:p w:rsidR="008F2C32" w:rsidRPr="008F2C32" w:rsidRDefault="00482ED1" w:rsidP="008F2C32">
      <w:pPr>
        <w:pStyle w:val="ListParagraph"/>
        <w:numPr>
          <w:ilvl w:val="1"/>
          <w:numId w:val="39"/>
        </w:numPr>
        <w:spacing w:before="120" w:after="120"/>
        <w:rPr>
          <w:rFonts w:ascii="Arial" w:hAnsi="Arial" w:cs="Arial"/>
          <w:szCs w:val="24"/>
          <w:lang w:val="ro-RO"/>
        </w:rPr>
      </w:pPr>
      <w:r w:rsidRPr="008F2C32">
        <w:rPr>
          <w:rFonts w:ascii="Arial" w:hAnsi="Arial" w:cs="Arial"/>
          <w:bCs/>
          <w:color w:val="000000"/>
          <w:szCs w:val="24"/>
          <w:lang w:val="ro-RO" w:eastAsia="ar-SA"/>
        </w:rPr>
        <w:t xml:space="preserve">Ajutoarele </w:t>
      </w:r>
      <w:r w:rsidRPr="008F2C32">
        <w:rPr>
          <w:rFonts w:ascii="Arial" w:hAnsi="Arial" w:cs="Arial"/>
          <w:bCs/>
          <w:i/>
          <w:color w:val="000000"/>
          <w:szCs w:val="24"/>
          <w:lang w:val="ro-RO" w:eastAsia="ar-SA"/>
        </w:rPr>
        <w:t>de minimis</w:t>
      </w:r>
      <w:r w:rsidRPr="008F2C32">
        <w:rPr>
          <w:rFonts w:ascii="Arial" w:hAnsi="Arial" w:cs="Arial"/>
          <w:bCs/>
          <w:color w:val="000000"/>
          <w:szCs w:val="24"/>
          <w:lang w:val="ro-RO" w:eastAsia="ar-SA"/>
        </w:rPr>
        <w:t xml:space="preserve"> acordate în conformitate cu Regulamentul (UE) nr. 1407/2013 pot fi cumulate cu ajutoarele </w:t>
      </w:r>
      <w:r w:rsidRPr="008F2C32">
        <w:rPr>
          <w:rFonts w:ascii="Arial" w:hAnsi="Arial" w:cs="Arial"/>
          <w:bCs/>
          <w:i/>
          <w:color w:val="000000"/>
          <w:szCs w:val="24"/>
          <w:lang w:val="ro-RO" w:eastAsia="ar-SA"/>
        </w:rPr>
        <w:t>de minimis</w:t>
      </w:r>
      <w:r w:rsidRPr="008F2C32">
        <w:rPr>
          <w:rFonts w:ascii="Arial" w:hAnsi="Arial" w:cs="Arial"/>
          <w:bCs/>
          <w:color w:val="000000"/>
          <w:szCs w:val="24"/>
          <w:lang w:val="ro-RO" w:eastAsia="ar-SA"/>
        </w:rPr>
        <w:t xml:space="preserve"> acordate în conformitate cu Regulamentul (UE) nr. 360/2012 al Comisiei din 25 aprilie 2012 privind aplicarea articolelor 107 și 108 din Tratatul privind funcționarea Uniunii Europene în cazul ajutoarelor de minimis acordate întreprinderilor care prestează servicii de interes economic general, în limita plafonului de 500.000 Euro. </w:t>
      </w:r>
    </w:p>
    <w:p w:rsidR="008F2C32" w:rsidRPr="008F2C32" w:rsidRDefault="0064476B" w:rsidP="008F2C32">
      <w:pPr>
        <w:pStyle w:val="ListParagraph"/>
        <w:numPr>
          <w:ilvl w:val="1"/>
          <w:numId w:val="39"/>
        </w:numPr>
        <w:spacing w:before="120" w:after="120"/>
        <w:rPr>
          <w:rFonts w:ascii="Arial" w:hAnsi="Arial" w:cs="Arial"/>
          <w:szCs w:val="24"/>
          <w:lang w:val="ro-RO"/>
        </w:rPr>
      </w:pPr>
      <w:r w:rsidRPr="008F2C32">
        <w:rPr>
          <w:rFonts w:ascii="Arial" w:hAnsi="Arial" w:cs="Arial"/>
          <w:bCs/>
          <w:color w:val="000000"/>
          <w:szCs w:val="24"/>
          <w:lang w:val="ro-RO" w:eastAsia="ar-SA"/>
        </w:rPr>
        <w:t>Ajutorul</w:t>
      </w:r>
      <w:r w:rsidR="00482ED1" w:rsidRPr="008F2C32">
        <w:rPr>
          <w:rFonts w:ascii="Arial" w:hAnsi="Arial" w:cs="Arial"/>
          <w:bCs/>
          <w:color w:val="000000"/>
          <w:szCs w:val="24"/>
          <w:lang w:val="ro-RO" w:eastAsia="ar-SA"/>
        </w:rPr>
        <w:t xml:space="preserve"> </w:t>
      </w:r>
      <w:r w:rsidR="00482ED1" w:rsidRPr="008F2C32">
        <w:rPr>
          <w:rFonts w:ascii="Arial" w:hAnsi="Arial" w:cs="Arial"/>
          <w:bCs/>
          <w:i/>
          <w:color w:val="000000"/>
          <w:szCs w:val="24"/>
          <w:lang w:val="ro-RO" w:eastAsia="ar-SA"/>
        </w:rPr>
        <w:t>de minimis</w:t>
      </w:r>
      <w:r w:rsidRPr="008F2C32">
        <w:rPr>
          <w:rFonts w:ascii="Arial" w:hAnsi="Arial" w:cs="Arial"/>
          <w:bCs/>
          <w:color w:val="000000"/>
          <w:szCs w:val="24"/>
          <w:lang w:val="ro-RO" w:eastAsia="ar-SA"/>
        </w:rPr>
        <w:t xml:space="preserve"> se consideră acordat</w:t>
      </w:r>
      <w:r w:rsidR="00482ED1" w:rsidRPr="008F2C32">
        <w:rPr>
          <w:rFonts w:ascii="Arial" w:hAnsi="Arial" w:cs="Arial"/>
          <w:bCs/>
          <w:color w:val="000000"/>
          <w:szCs w:val="24"/>
          <w:lang w:val="ro-RO" w:eastAsia="ar-SA"/>
        </w:rPr>
        <w:t xml:space="preserve"> la data semnării </w:t>
      </w:r>
      <w:r w:rsidRPr="008F2C32">
        <w:rPr>
          <w:rFonts w:ascii="Arial" w:hAnsi="Arial" w:cs="Arial"/>
          <w:bCs/>
          <w:color w:val="000000"/>
          <w:szCs w:val="24"/>
          <w:lang w:val="ro-RO" w:eastAsia="ar-SA"/>
        </w:rPr>
        <w:t>prezentului contract</w:t>
      </w:r>
      <w:r w:rsidR="00482ED1" w:rsidRPr="008F2C32">
        <w:rPr>
          <w:rFonts w:ascii="Arial" w:hAnsi="Arial" w:cs="Arial"/>
          <w:bCs/>
          <w:color w:val="000000"/>
          <w:szCs w:val="24"/>
          <w:lang w:val="ro-RO" w:eastAsia="ar-SA"/>
        </w:rPr>
        <w:t xml:space="preserve"> de finanțare.</w:t>
      </w:r>
    </w:p>
    <w:p w:rsidR="00482ED1" w:rsidRPr="00111D7A" w:rsidRDefault="00482ED1" w:rsidP="008F2C32">
      <w:pPr>
        <w:pStyle w:val="ListParagraph"/>
        <w:numPr>
          <w:ilvl w:val="1"/>
          <w:numId w:val="39"/>
        </w:numPr>
        <w:spacing w:before="120" w:after="120"/>
        <w:rPr>
          <w:rFonts w:ascii="Arial" w:hAnsi="Arial" w:cs="Arial"/>
          <w:szCs w:val="24"/>
          <w:lang w:val="ro-RO"/>
        </w:rPr>
      </w:pPr>
      <w:r w:rsidRPr="008F2C32">
        <w:rPr>
          <w:rFonts w:ascii="Arial" w:hAnsi="Arial" w:cs="Arial"/>
          <w:bCs/>
          <w:szCs w:val="24"/>
          <w:lang w:val="ro-RO" w:eastAsia="ar-SA"/>
        </w:rPr>
        <w:t>Contractul de finanțare, precum și toate drepturile și obligațiile decurgând din executarea acestuia, nu pot face obiectul cesiunii totale sau parțiale, novației, subrogației sau al oricărui alt mecanism de transmisiune și/sau transformare a obligațiilor și dre</w:t>
      </w:r>
      <w:r w:rsidR="0052534A" w:rsidRPr="008F2C32">
        <w:rPr>
          <w:rFonts w:ascii="Arial" w:hAnsi="Arial" w:cs="Arial"/>
          <w:bCs/>
          <w:szCs w:val="24"/>
          <w:lang w:val="ro-RO" w:eastAsia="ar-SA"/>
        </w:rPr>
        <w:t>pturilor din contract de către B</w:t>
      </w:r>
      <w:r w:rsidRPr="008F2C32">
        <w:rPr>
          <w:rFonts w:ascii="Arial" w:hAnsi="Arial" w:cs="Arial"/>
          <w:bCs/>
          <w:szCs w:val="24"/>
          <w:lang w:val="ro-RO" w:eastAsia="ar-SA"/>
        </w:rPr>
        <w:t xml:space="preserve">eneficiarului ajutorului </w:t>
      </w:r>
      <w:r w:rsidRPr="008F2C32">
        <w:rPr>
          <w:rFonts w:ascii="Arial" w:hAnsi="Arial" w:cs="Arial"/>
          <w:bCs/>
          <w:i/>
          <w:iCs/>
          <w:szCs w:val="24"/>
          <w:lang w:val="ro-RO" w:eastAsia="ar-SA"/>
        </w:rPr>
        <w:t>de minimis</w:t>
      </w:r>
      <w:r w:rsidRPr="008F2C32">
        <w:rPr>
          <w:rFonts w:ascii="Arial" w:hAnsi="Arial" w:cs="Arial"/>
          <w:bCs/>
          <w:szCs w:val="24"/>
          <w:lang w:val="ro-RO" w:eastAsia="ar-SA"/>
        </w:rPr>
        <w:t>.</w:t>
      </w:r>
    </w:p>
    <w:p w:rsidR="00111D7A" w:rsidRDefault="00111D7A" w:rsidP="008F2C32">
      <w:pPr>
        <w:pStyle w:val="ListParagraph"/>
        <w:numPr>
          <w:ilvl w:val="1"/>
          <w:numId w:val="39"/>
        </w:numPr>
        <w:spacing w:before="120" w:after="120"/>
        <w:rPr>
          <w:rFonts w:ascii="Arial" w:hAnsi="Arial" w:cs="Arial"/>
          <w:szCs w:val="24"/>
          <w:lang w:val="ro-RO"/>
        </w:rPr>
      </w:pPr>
      <w:r w:rsidRPr="00111D7A">
        <w:rPr>
          <w:rFonts w:ascii="Arial" w:hAnsi="Arial" w:cs="Arial"/>
          <w:szCs w:val="24"/>
          <w:lang w:val="ro-RO"/>
        </w:rPr>
        <w:t>În cazul în care prin bugetul Schemei nu se acoperă sumele necesare finanţării, Furnizorul Schemei este exonerat de orice răspundere.</w:t>
      </w:r>
    </w:p>
    <w:p w:rsidR="00111D7A" w:rsidRPr="00111D7A" w:rsidRDefault="00111D7A" w:rsidP="008F2C32">
      <w:pPr>
        <w:pStyle w:val="ListParagraph"/>
        <w:numPr>
          <w:ilvl w:val="1"/>
          <w:numId w:val="39"/>
        </w:numPr>
        <w:spacing w:before="120" w:after="120"/>
        <w:rPr>
          <w:rFonts w:ascii="Arial" w:hAnsi="Arial" w:cs="Arial"/>
          <w:szCs w:val="24"/>
          <w:lang w:val="ro-RO"/>
        </w:rPr>
      </w:pPr>
      <w:r w:rsidRPr="00111D7A">
        <w:rPr>
          <w:rFonts w:ascii="Arial" w:hAnsi="Arial" w:cs="Arial"/>
          <w:szCs w:val="24"/>
          <w:lang w:val="ro-RO"/>
        </w:rPr>
        <w:t>Furnizorul Schemei este exonerat de orice răspundere asociată oricărei pretenţii sau acţiuni cauzate de încălcarea regulilor, reglementărilor sau legislaţiei de către beneficiar, angajaţii acestuia, ori de persoanele care răspund de aceşti angajaţi, precum şi urmare a încălcării drepturilor aparţinând terţelor părţi.</w:t>
      </w:r>
    </w:p>
    <w:p w:rsidR="00482ED1" w:rsidRPr="004D32C8" w:rsidRDefault="00482ED1" w:rsidP="004D32C8">
      <w:pPr>
        <w:pStyle w:val="ListParagraph"/>
        <w:shd w:val="clear" w:color="auto" w:fill="FFFFFF"/>
        <w:spacing w:before="225" w:after="75"/>
        <w:ind w:left="360"/>
        <w:outlineLvl w:val="3"/>
        <w:rPr>
          <w:rFonts w:ascii="Arial" w:hAnsi="Arial" w:cs="Arial"/>
          <w:b/>
          <w:color w:val="000000"/>
          <w:szCs w:val="24"/>
          <w:lang w:val="ro-RO" w:eastAsia="ar-SA"/>
        </w:rPr>
      </w:pPr>
    </w:p>
    <w:p w:rsidR="000E2347" w:rsidRPr="00D731DE" w:rsidRDefault="008F2C32" w:rsidP="00D731DE">
      <w:pPr>
        <w:shd w:val="clear" w:color="auto" w:fill="FFFFFF"/>
        <w:spacing w:before="225" w:after="75"/>
        <w:outlineLvl w:val="3"/>
        <w:rPr>
          <w:rFonts w:ascii="Arial" w:hAnsi="Arial" w:cs="Arial"/>
          <w:b/>
          <w:szCs w:val="24"/>
          <w:lang w:val="ro-RO"/>
        </w:rPr>
      </w:pPr>
      <w:r>
        <w:rPr>
          <w:rFonts w:ascii="Arial" w:hAnsi="Arial" w:cs="Arial"/>
          <w:b/>
          <w:szCs w:val="24"/>
          <w:lang w:val="ro-RO"/>
        </w:rPr>
        <w:t>Art. 10</w:t>
      </w:r>
      <w:r w:rsidR="00D731DE">
        <w:rPr>
          <w:rFonts w:ascii="Arial" w:hAnsi="Arial" w:cs="Arial"/>
          <w:b/>
          <w:szCs w:val="24"/>
          <w:lang w:val="ro-RO"/>
        </w:rPr>
        <w:t xml:space="preserve">. </w:t>
      </w:r>
      <w:r w:rsidR="00044EDD">
        <w:rPr>
          <w:rFonts w:ascii="Arial" w:hAnsi="Arial" w:cs="Arial"/>
          <w:b/>
          <w:szCs w:val="24"/>
          <w:lang w:val="ro-RO"/>
        </w:rPr>
        <w:t>Cheltuieli eligibile</w:t>
      </w:r>
    </w:p>
    <w:p w:rsidR="000E2347" w:rsidRPr="00560B13" w:rsidRDefault="000E2347" w:rsidP="00560B13">
      <w:pPr>
        <w:pStyle w:val="ListParagraph"/>
        <w:numPr>
          <w:ilvl w:val="1"/>
          <w:numId w:val="40"/>
        </w:numPr>
        <w:shd w:val="clear" w:color="auto" w:fill="FFFFFF"/>
        <w:spacing w:before="225" w:after="75"/>
        <w:outlineLvl w:val="3"/>
        <w:rPr>
          <w:rFonts w:ascii="Arial" w:hAnsi="Arial" w:cs="Arial"/>
          <w:bCs/>
          <w:iCs/>
          <w:szCs w:val="24"/>
          <w:lang w:val="ro-RO" w:eastAsia="ro-RO"/>
        </w:rPr>
      </w:pPr>
      <w:r w:rsidRPr="00560B13">
        <w:rPr>
          <w:rFonts w:ascii="Arial" w:hAnsi="Arial" w:cs="Arial"/>
          <w:bCs/>
          <w:iCs/>
          <w:szCs w:val="24"/>
          <w:lang w:val="ro-RO" w:eastAsia="ro-RO"/>
        </w:rPr>
        <w:t>Sunt eligibile următoarele cheltuieli:</w:t>
      </w:r>
    </w:p>
    <w:p w:rsidR="00560B13" w:rsidRPr="00560B13" w:rsidRDefault="00D731DE" w:rsidP="00560B13">
      <w:pPr>
        <w:pStyle w:val="ListParagraph"/>
        <w:numPr>
          <w:ilvl w:val="2"/>
          <w:numId w:val="41"/>
        </w:numPr>
        <w:shd w:val="clear" w:color="auto" w:fill="FFFFFF"/>
        <w:spacing w:before="225" w:after="75"/>
        <w:outlineLvl w:val="3"/>
        <w:rPr>
          <w:rFonts w:ascii="Arial" w:hAnsi="Arial" w:cs="Arial"/>
          <w:iCs/>
          <w:szCs w:val="24"/>
          <w:lang w:val="ro-RO" w:eastAsia="ro-RO"/>
        </w:rPr>
      </w:pPr>
      <w:bookmarkStart w:id="5" w:name="_Hlk127268472"/>
      <w:r w:rsidRPr="00560B13">
        <w:rPr>
          <w:rFonts w:ascii="Arial" w:hAnsi="Arial" w:cs="Arial"/>
          <w:szCs w:val="24"/>
        </w:rPr>
        <w:t>O</w:t>
      </w:r>
      <w:r w:rsidR="000E2347" w:rsidRPr="00560B13">
        <w:rPr>
          <w:rFonts w:ascii="Arial" w:hAnsi="Arial" w:cs="Arial"/>
          <w:szCs w:val="24"/>
        </w:rPr>
        <w:t>bligațiile fiscale restante și alte creanțe bugetare administrate de organul fiscal central, definit potrivit art. 1 </w:t>
      </w:r>
      <w:hyperlink r:id="rId20" w:anchor="p-329566896" w:tgtFrame="_blank" w:history="1">
        <w:r w:rsidR="000E2347" w:rsidRPr="00560B13">
          <w:rPr>
            <w:rFonts w:ascii="Arial" w:hAnsi="Arial" w:cs="Arial"/>
            <w:szCs w:val="24"/>
          </w:rPr>
          <w:t>pct. 31</w:t>
        </w:r>
      </w:hyperlink>
      <w:r w:rsidR="000E2347" w:rsidRPr="00560B13">
        <w:rPr>
          <w:rFonts w:ascii="Arial" w:hAnsi="Arial" w:cs="Arial"/>
          <w:szCs w:val="24"/>
        </w:rPr>
        <w:t> din Legea </w:t>
      </w:r>
      <w:hyperlink r:id="rId21" w:tgtFrame="_blank" w:history="1">
        <w:r w:rsidR="000E2347" w:rsidRPr="00560B13">
          <w:rPr>
            <w:rFonts w:ascii="Arial" w:hAnsi="Arial" w:cs="Arial"/>
            <w:szCs w:val="24"/>
          </w:rPr>
          <w:t>nr. 207/2015</w:t>
        </w:r>
      </w:hyperlink>
      <w:r w:rsidR="000E2347" w:rsidRPr="00560B13">
        <w:rPr>
          <w:rFonts w:ascii="Arial" w:hAnsi="Arial" w:cs="Arial"/>
          <w:szCs w:val="24"/>
        </w:rPr>
        <w:t xml:space="preserve"> privind Codul de procedură fiscal, cu modificările și completările ulterioare, existente la momentul acordării grantului, care vor fi achitate cu prioritate în cadrul perioadei de </w:t>
      </w:r>
      <w:r w:rsidR="000E2347" w:rsidRPr="00560B13">
        <w:rPr>
          <w:rFonts w:ascii="Arial" w:hAnsi="Arial" w:cs="Arial"/>
          <w:iCs/>
          <w:szCs w:val="24"/>
          <w:lang w:val="ro-RO" w:eastAsia="ro-RO"/>
        </w:rPr>
        <w:t xml:space="preserve">6 luni de la data acordării ajutorului </w:t>
      </w:r>
      <w:r w:rsidR="000E2347" w:rsidRPr="00560B13">
        <w:rPr>
          <w:rFonts w:ascii="Arial" w:hAnsi="Arial" w:cs="Arial"/>
          <w:i/>
          <w:szCs w:val="24"/>
          <w:lang w:val="ro-RO" w:eastAsia="ro-RO"/>
        </w:rPr>
        <w:t>de minimis</w:t>
      </w:r>
      <w:r w:rsidR="000E2347" w:rsidRPr="00560B13">
        <w:rPr>
          <w:rFonts w:ascii="Arial" w:hAnsi="Arial" w:cs="Arial"/>
          <w:szCs w:val="24"/>
        </w:rPr>
        <w:t>.</w:t>
      </w:r>
      <w:bookmarkEnd w:id="5"/>
    </w:p>
    <w:p w:rsidR="00560B13" w:rsidRPr="00560B13" w:rsidRDefault="00D731DE" w:rsidP="00560B13">
      <w:pPr>
        <w:pStyle w:val="ListParagraph"/>
        <w:numPr>
          <w:ilvl w:val="2"/>
          <w:numId w:val="41"/>
        </w:numPr>
        <w:shd w:val="clear" w:color="auto" w:fill="FFFFFF"/>
        <w:spacing w:before="225" w:after="75"/>
        <w:outlineLvl w:val="3"/>
        <w:rPr>
          <w:rFonts w:ascii="Arial" w:hAnsi="Arial" w:cs="Arial"/>
          <w:iCs/>
          <w:szCs w:val="24"/>
          <w:lang w:val="ro-RO" w:eastAsia="ro-RO"/>
        </w:rPr>
      </w:pPr>
      <w:r w:rsidRPr="00560B13">
        <w:rPr>
          <w:rFonts w:ascii="Arial" w:hAnsi="Arial" w:cs="Arial"/>
          <w:iCs/>
          <w:szCs w:val="24"/>
          <w:lang w:val="ro-RO" w:eastAsia="ro-RO"/>
        </w:rPr>
        <w:t>D</w:t>
      </w:r>
      <w:r w:rsidR="000E2347" w:rsidRPr="00560B13">
        <w:rPr>
          <w:rFonts w:ascii="Arial" w:hAnsi="Arial" w:cs="Arial"/>
          <w:iCs/>
          <w:szCs w:val="24"/>
          <w:lang w:val="ro-RO" w:eastAsia="ro-RO"/>
        </w:rPr>
        <w:t>i</w:t>
      </w:r>
      <w:r w:rsidRPr="00560B13">
        <w:rPr>
          <w:rFonts w:ascii="Arial" w:hAnsi="Arial" w:cs="Arial"/>
          <w:iCs/>
          <w:szCs w:val="24"/>
          <w:lang w:val="ro-RO" w:eastAsia="ro-RO"/>
        </w:rPr>
        <w:t>n  grantul acordat, Beneficiarul</w:t>
      </w:r>
      <w:r w:rsidR="000E2347" w:rsidRPr="00560B13">
        <w:rPr>
          <w:rFonts w:ascii="Arial" w:hAnsi="Arial" w:cs="Arial"/>
          <w:iCs/>
          <w:szCs w:val="24"/>
          <w:lang w:val="ro-RO" w:eastAsia="ro-RO"/>
        </w:rPr>
        <w:t xml:space="preserve"> po</w:t>
      </w:r>
      <w:r w:rsidRPr="00560B13">
        <w:rPr>
          <w:rFonts w:ascii="Arial" w:hAnsi="Arial" w:cs="Arial"/>
          <w:iCs/>
          <w:szCs w:val="24"/>
          <w:lang w:val="ro-RO" w:eastAsia="ro-RO"/>
        </w:rPr>
        <w:t>a</w:t>
      </w:r>
      <w:r w:rsidR="000E2347" w:rsidRPr="00560B13">
        <w:rPr>
          <w:rFonts w:ascii="Arial" w:hAnsi="Arial" w:cs="Arial"/>
          <w:iCs/>
          <w:szCs w:val="24"/>
          <w:lang w:val="ro-RO" w:eastAsia="ro-RO"/>
        </w:rPr>
        <w:t>t</w:t>
      </w:r>
      <w:r w:rsidRPr="00560B13">
        <w:rPr>
          <w:rFonts w:ascii="Arial" w:hAnsi="Arial" w:cs="Arial"/>
          <w:iCs/>
          <w:szCs w:val="24"/>
          <w:lang w:val="ro-RO" w:eastAsia="ro-RO"/>
        </w:rPr>
        <w:t>e</w:t>
      </w:r>
      <w:r w:rsidR="000E2347" w:rsidRPr="00560B13">
        <w:rPr>
          <w:rFonts w:ascii="Arial" w:hAnsi="Arial" w:cs="Arial"/>
          <w:iCs/>
          <w:szCs w:val="24"/>
          <w:lang w:val="ro-RO" w:eastAsia="ro-RO"/>
        </w:rPr>
        <w:t xml:space="preserve"> achita obligații fiscale și alte creanțe bugetare care se înregistrează la plată după data acordării ajutorului de minimis și până la expirarea perioadei de 6 luni de la data primei plăți.</w:t>
      </w:r>
      <w:r w:rsidR="000E2347" w:rsidRPr="00560B13">
        <w:rPr>
          <w:rFonts w:ascii="Arial" w:hAnsi="Arial" w:cs="Arial"/>
          <w:szCs w:val="24"/>
          <w:lang w:val="ro-RO"/>
        </w:rPr>
        <w:t xml:space="preserve"> </w:t>
      </w:r>
    </w:p>
    <w:p w:rsidR="00560B13" w:rsidRPr="00560B13" w:rsidRDefault="00D731DE" w:rsidP="00560B13">
      <w:pPr>
        <w:pStyle w:val="ListParagraph"/>
        <w:numPr>
          <w:ilvl w:val="2"/>
          <w:numId w:val="41"/>
        </w:numPr>
        <w:shd w:val="clear" w:color="auto" w:fill="FFFFFF"/>
        <w:spacing w:before="225" w:after="75"/>
        <w:outlineLvl w:val="3"/>
        <w:rPr>
          <w:rFonts w:ascii="Arial" w:hAnsi="Arial" w:cs="Arial"/>
          <w:iCs/>
          <w:szCs w:val="24"/>
          <w:lang w:val="ro-RO" w:eastAsia="ro-RO"/>
        </w:rPr>
      </w:pPr>
      <w:r w:rsidRPr="00560B13">
        <w:rPr>
          <w:rFonts w:ascii="Arial" w:hAnsi="Arial" w:cs="Arial"/>
          <w:szCs w:val="24"/>
          <w:lang w:val="ro-RO"/>
        </w:rPr>
        <w:t>O</w:t>
      </w:r>
      <w:r w:rsidR="000E2347" w:rsidRPr="00560B13">
        <w:rPr>
          <w:rFonts w:ascii="Arial" w:hAnsi="Arial" w:cs="Arial"/>
          <w:szCs w:val="24"/>
          <w:lang w:val="ro-RO"/>
        </w:rPr>
        <w:t xml:space="preserve">rice cheltuieli efectuate și </w:t>
      </w:r>
      <w:r w:rsidRPr="00560B13">
        <w:rPr>
          <w:rFonts w:ascii="Arial" w:hAnsi="Arial" w:cs="Arial"/>
          <w:szCs w:val="24"/>
          <w:lang w:val="ro-RO"/>
        </w:rPr>
        <w:t>înregistrate în contabilitatea B</w:t>
      </w:r>
      <w:r w:rsidR="000E2347" w:rsidRPr="00560B13">
        <w:rPr>
          <w:rFonts w:ascii="Arial" w:hAnsi="Arial" w:cs="Arial"/>
          <w:szCs w:val="24"/>
          <w:lang w:val="ro-RO"/>
        </w:rPr>
        <w:t xml:space="preserve">eneficiarului </w:t>
      </w:r>
      <w:bookmarkStart w:id="6" w:name="_Hlk105755569"/>
      <w:r w:rsidR="000E2347" w:rsidRPr="00560B13">
        <w:rPr>
          <w:rFonts w:ascii="Arial" w:hAnsi="Arial" w:cs="Arial"/>
          <w:szCs w:val="24"/>
          <w:lang w:val="ro-RO"/>
        </w:rPr>
        <w:t xml:space="preserve">într-o perioadă </w:t>
      </w:r>
      <w:r w:rsidR="000E2347" w:rsidRPr="00560B13">
        <w:rPr>
          <w:rFonts w:ascii="Arial" w:hAnsi="Arial" w:cs="Arial"/>
          <w:szCs w:val="24"/>
          <w:lang w:val="ro-RO"/>
        </w:rPr>
        <w:lastRenderedPageBreak/>
        <w:t>de maximum 6 luni de la data acordării ajutorului de minimis</w:t>
      </w:r>
      <w:bookmarkEnd w:id="6"/>
      <w:r w:rsidR="00560B13">
        <w:rPr>
          <w:rFonts w:ascii="Arial" w:hAnsi="Arial" w:cs="Arial"/>
          <w:szCs w:val="24"/>
          <w:lang w:val="ro-RO"/>
        </w:rPr>
        <w:t>.</w:t>
      </w:r>
    </w:p>
    <w:p w:rsidR="00600496" w:rsidRPr="00600496" w:rsidRDefault="000E2347" w:rsidP="00600496">
      <w:pPr>
        <w:pStyle w:val="ListParagraph"/>
        <w:numPr>
          <w:ilvl w:val="2"/>
          <w:numId w:val="41"/>
        </w:numPr>
        <w:shd w:val="clear" w:color="auto" w:fill="FFFFFF"/>
        <w:spacing w:before="225" w:after="75"/>
        <w:outlineLvl w:val="3"/>
        <w:rPr>
          <w:rFonts w:ascii="Arial" w:hAnsi="Arial" w:cs="Arial"/>
          <w:iCs/>
          <w:szCs w:val="24"/>
          <w:lang w:val="ro-RO" w:eastAsia="ro-RO"/>
        </w:rPr>
      </w:pPr>
      <w:r w:rsidRPr="00560B13">
        <w:rPr>
          <w:rFonts w:ascii="Arial" w:eastAsia="Calibri" w:hAnsi="Arial" w:cs="Arial"/>
          <w:szCs w:val="24"/>
          <w:lang w:val="ro-RO"/>
        </w:rPr>
        <w:t>Nu sunt eligibile cheltuielile deja compensate prin intermediul altor ajutoare de stat/</w:t>
      </w:r>
      <w:r w:rsidRPr="00560B13">
        <w:rPr>
          <w:rFonts w:ascii="Arial" w:eastAsia="Calibri" w:hAnsi="Arial" w:cs="Arial"/>
          <w:i/>
          <w:iCs/>
          <w:szCs w:val="24"/>
          <w:lang w:val="ro-RO"/>
        </w:rPr>
        <w:t>de minimis</w:t>
      </w:r>
      <w:r w:rsidRPr="00560B13">
        <w:rPr>
          <w:rFonts w:ascii="Arial" w:eastAsia="Calibri" w:hAnsi="Arial" w:cs="Arial"/>
          <w:szCs w:val="24"/>
          <w:lang w:val="ro-RO"/>
        </w:rPr>
        <w:t xml:space="preserve"> sau alte finanțări nerambursab</w:t>
      </w:r>
      <w:r w:rsidR="00D731DE" w:rsidRPr="00560B13">
        <w:rPr>
          <w:rFonts w:ascii="Arial" w:eastAsia="Calibri" w:hAnsi="Arial" w:cs="Arial"/>
          <w:szCs w:val="24"/>
          <w:lang w:val="ro-RO"/>
        </w:rPr>
        <w:t>ile din surse publice acordate B</w:t>
      </w:r>
      <w:r w:rsidRPr="00560B13">
        <w:rPr>
          <w:rFonts w:ascii="Arial" w:eastAsia="Calibri" w:hAnsi="Arial" w:cs="Arial"/>
          <w:szCs w:val="24"/>
          <w:lang w:val="ro-RO"/>
        </w:rPr>
        <w:t>eneficiarului.</w:t>
      </w:r>
    </w:p>
    <w:p w:rsidR="00600496" w:rsidRPr="00600496" w:rsidRDefault="000E2347" w:rsidP="00600496">
      <w:pPr>
        <w:pStyle w:val="ListParagraph"/>
        <w:numPr>
          <w:ilvl w:val="2"/>
          <w:numId w:val="41"/>
        </w:numPr>
        <w:shd w:val="clear" w:color="auto" w:fill="FFFFFF"/>
        <w:spacing w:before="225" w:after="75"/>
        <w:outlineLvl w:val="3"/>
        <w:rPr>
          <w:rFonts w:ascii="Arial" w:hAnsi="Arial" w:cs="Arial"/>
          <w:iCs/>
          <w:szCs w:val="24"/>
          <w:lang w:val="ro-RO" w:eastAsia="ro-RO"/>
        </w:rPr>
      </w:pPr>
      <w:r w:rsidRPr="00600496">
        <w:rPr>
          <w:rFonts w:ascii="Arial" w:hAnsi="Arial" w:cs="Arial"/>
          <w:szCs w:val="24"/>
          <w:lang w:val="ro-RO"/>
        </w:rPr>
        <w:t>Taxa pe valoarea adăugată (TVA) este eligibilă numai dacă aceasta nu se poate recupera.</w:t>
      </w:r>
      <w:r w:rsidRPr="00600496">
        <w:rPr>
          <w:rFonts w:ascii="Arial" w:hAnsi="Arial" w:cs="Arial"/>
          <w:szCs w:val="24"/>
        </w:rPr>
        <w:t xml:space="preserve"> </w:t>
      </w:r>
      <w:r w:rsidRPr="00600496">
        <w:rPr>
          <w:rFonts w:ascii="Arial" w:hAnsi="Arial" w:cs="Arial"/>
          <w:szCs w:val="24"/>
          <w:lang w:val="ro-RO"/>
        </w:rPr>
        <w:t>În cazul în care TVA poate fi dedusă doar parțial, numai partea care nu poate fi recuperată este eligibilă.</w:t>
      </w:r>
    </w:p>
    <w:p w:rsidR="00E86748" w:rsidRPr="00600496" w:rsidRDefault="000E2347" w:rsidP="00600496">
      <w:pPr>
        <w:pStyle w:val="ListParagraph"/>
        <w:numPr>
          <w:ilvl w:val="2"/>
          <w:numId w:val="41"/>
        </w:numPr>
        <w:shd w:val="clear" w:color="auto" w:fill="FFFFFF"/>
        <w:spacing w:before="225" w:after="75"/>
        <w:outlineLvl w:val="3"/>
        <w:rPr>
          <w:rFonts w:ascii="Arial" w:hAnsi="Arial" w:cs="Arial"/>
          <w:iCs/>
          <w:szCs w:val="24"/>
          <w:lang w:val="ro-RO" w:eastAsia="ro-RO"/>
        </w:rPr>
      </w:pPr>
      <w:r w:rsidRPr="00600496">
        <w:rPr>
          <w:rFonts w:ascii="Arial" w:hAnsi="Arial" w:cs="Arial"/>
          <w:szCs w:val="24"/>
        </w:rPr>
        <w:t>Indiferent de tipul cheltuielii, beneficiarul are obligația menținerii activității pentru care a obț</w:t>
      </w:r>
      <w:r w:rsidR="00D731DE" w:rsidRPr="00600496">
        <w:rPr>
          <w:rFonts w:ascii="Arial" w:hAnsi="Arial" w:cs="Arial"/>
          <w:szCs w:val="24"/>
        </w:rPr>
        <w:t>inut finanțare cel puțin 6 luni</w:t>
      </w:r>
      <w:r w:rsidRPr="00600496">
        <w:rPr>
          <w:rFonts w:ascii="Arial" w:hAnsi="Arial" w:cs="Arial"/>
          <w:szCs w:val="24"/>
        </w:rPr>
        <w:t xml:space="preserve"> </w:t>
      </w:r>
      <w:r w:rsidRPr="00600496">
        <w:rPr>
          <w:rFonts w:ascii="Arial" w:hAnsi="Arial" w:cs="Arial"/>
          <w:iCs/>
          <w:szCs w:val="24"/>
          <w:lang w:val="ro-RO" w:eastAsia="ro-RO"/>
        </w:rPr>
        <w:t xml:space="preserve">de la data </w:t>
      </w:r>
      <w:r w:rsidR="0005047B">
        <w:rPr>
          <w:rFonts w:ascii="Arial" w:hAnsi="Arial" w:cs="Arial"/>
          <w:iCs/>
          <w:szCs w:val="24"/>
          <w:lang w:val="ro-RO" w:eastAsia="ro-RO"/>
        </w:rPr>
        <w:t>ultimei</w:t>
      </w:r>
      <w:r w:rsidRPr="00600496">
        <w:rPr>
          <w:rFonts w:ascii="Arial" w:hAnsi="Arial" w:cs="Arial"/>
          <w:iCs/>
          <w:szCs w:val="24"/>
          <w:lang w:val="ro-RO" w:eastAsia="ro-RO"/>
        </w:rPr>
        <w:t xml:space="preserve"> plăți</w:t>
      </w:r>
      <w:r w:rsidRPr="00600496">
        <w:rPr>
          <w:rFonts w:ascii="Arial" w:hAnsi="Arial" w:cs="Arial"/>
          <w:szCs w:val="24"/>
        </w:rPr>
        <w:t xml:space="preserve">. </w:t>
      </w:r>
      <w:bookmarkStart w:id="7" w:name="_Hlk127268447"/>
      <w:r w:rsidRPr="00600496">
        <w:rPr>
          <w:rFonts w:ascii="Arial" w:hAnsi="Arial" w:cs="Arial"/>
          <w:szCs w:val="24"/>
        </w:rPr>
        <w:t>Perioada de suspendare ori întrerupere a activității comerciale nu se ia în calcul la determinarea termenului de 6 luni.</w:t>
      </w:r>
      <w:bookmarkEnd w:id="7"/>
    </w:p>
    <w:p w:rsidR="000E2347" w:rsidRPr="00F93642" w:rsidRDefault="000E2347" w:rsidP="000432CF">
      <w:pPr>
        <w:spacing w:before="120" w:after="120"/>
        <w:ind w:left="360"/>
        <w:rPr>
          <w:rFonts w:ascii="Arial" w:hAnsi="Arial" w:cs="Arial"/>
          <w:szCs w:val="24"/>
          <w:lang w:val="ro-RO"/>
        </w:rPr>
      </w:pPr>
    </w:p>
    <w:p w:rsidR="005D57A7" w:rsidRPr="00F93642" w:rsidRDefault="001B0540" w:rsidP="000432CF">
      <w:pPr>
        <w:spacing w:before="120" w:after="120"/>
        <w:ind w:left="360" w:hanging="360"/>
        <w:contextualSpacing/>
        <w:rPr>
          <w:rFonts w:ascii="Arial" w:eastAsia="Calibri" w:hAnsi="Arial" w:cs="Arial"/>
          <w:b/>
          <w:szCs w:val="24"/>
          <w:lang w:val="ro-RO"/>
        </w:rPr>
      </w:pPr>
      <w:r>
        <w:rPr>
          <w:rFonts w:ascii="Arial" w:eastAsia="Calibri" w:hAnsi="Arial" w:cs="Arial"/>
          <w:b/>
          <w:szCs w:val="24"/>
          <w:lang w:val="ro-RO"/>
        </w:rPr>
        <w:t xml:space="preserve">Art. </w:t>
      </w:r>
      <w:r w:rsidR="00123610" w:rsidRPr="00F93642">
        <w:rPr>
          <w:rFonts w:ascii="Arial" w:eastAsia="Calibri" w:hAnsi="Arial" w:cs="Arial"/>
          <w:b/>
          <w:szCs w:val="24"/>
          <w:lang w:val="ro-RO"/>
        </w:rPr>
        <w:t>1</w:t>
      </w:r>
      <w:r w:rsidR="00134E07">
        <w:rPr>
          <w:rFonts w:ascii="Arial" w:eastAsia="Calibri" w:hAnsi="Arial" w:cs="Arial"/>
          <w:b/>
          <w:szCs w:val="24"/>
          <w:lang w:val="ro-RO"/>
        </w:rPr>
        <w:t>1</w:t>
      </w:r>
      <w:r w:rsidR="00123610" w:rsidRPr="00F93642">
        <w:rPr>
          <w:rFonts w:ascii="Arial" w:eastAsia="Calibri" w:hAnsi="Arial" w:cs="Arial"/>
          <w:b/>
          <w:szCs w:val="24"/>
          <w:lang w:val="ro-RO"/>
        </w:rPr>
        <w:t xml:space="preserve">. </w:t>
      </w:r>
      <w:r w:rsidR="00736288" w:rsidRPr="00F93642">
        <w:rPr>
          <w:rFonts w:ascii="Arial" w:eastAsia="Calibri" w:hAnsi="Arial" w:cs="Arial"/>
          <w:b/>
          <w:szCs w:val="24"/>
          <w:lang w:val="ro-RO"/>
        </w:rPr>
        <w:t xml:space="preserve"> </w:t>
      </w:r>
      <w:r w:rsidR="00427351">
        <w:rPr>
          <w:rFonts w:ascii="Arial" w:eastAsia="Calibri" w:hAnsi="Arial" w:cs="Arial"/>
          <w:b/>
          <w:szCs w:val="24"/>
          <w:lang w:val="ro-RO"/>
        </w:rPr>
        <w:t>Modificarea și</w:t>
      </w:r>
      <w:r w:rsidR="005D57A7" w:rsidRPr="00F93642">
        <w:rPr>
          <w:rFonts w:ascii="Arial" w:eastAsia="Calibri" w:hAnsi="Arial" w:cs="Arial"/>
          <w:b/>
          <w:szCs w:val="24"/>
          <w:lang w:val="ro-RO"/>
        </w:rPr>
        <w:t xml:space="preserve"> completarea </w:t>
      </w:r>
      <w:r w:rsidR="003845FF" w:rsidRPr="00F93642">
        <w:rPr>
          <w:rFonts w:ascii="Arial" w:eastAsia="Calibri" w:hAnsi="Arial" w:cs="Arial"/>
          <w:b/>
          <w:szCs w:val="24"/>
          <w:lang w:val="ro-RO"/>
        </w:rPr>
        <w:t>contractului</w:t>
      </w:r>
    </w:p>
    <w:p w:rsidR="00134E07" w:rsidRDefault="005D57A7" w:rsidP="00134E07">
      <w:pPr>
        <w:pStyle w:val="ListParagraph"/>
        <w:numPr>
          <w:ilvl w:val="1"/>
          <w:numId w:val="42"/>
        </w:numPr>
        <w:spacing w:before="120" w:after="120"/>
        <w:rPr>
          <w:rFonts w:ascii="Arial" w:eastAsia="Calibri" w:hAnsi="Arial" w:cs="Arial"/>
          <w:szCs w:val="24"/>
          <w:lang w:val="ro-RO"/>
        </w:rPr>
      </w:pPr>
      <w:r w:rsidRPr="00134E07">
        <w:rPr>
          <w:rFonts w:ascii="Arial" w:eastAsia="Calibri" w:hAnsi="Arial" w:cs="Arial"/>
          <w:szCs w:val="24"/>
          <w:lang w:val="ro-RO"/>
        </w:rPr>
        <w:t xml:space="preserve">Prezentul </w:t>
      </w:r>
      <w:r w:rsidR="003845FF" w:rsidRPr="00134E07">
        <w:rPr>
          <w:rFonts w:ascii="Arial" w:eastAsia="Calibri" w:hAnsi="Arial" w:cs="Arial"/>
          <w:szCs w:val="24"/>
          <w:lang w:val="ro-RO"/>
        </w:rPr>
        <w:t xml:space="preserve">contract </w:t>
      </w:r>
      <w:r w:rsidRPr="00134E07">
        <w:rPr>
          <w:rFonts w:ascii="Arial" w:eastAsia="Calibri" w:hAnsi="Arial" w:cs="Arial"/>
          <w:szCs w:val="24"/>
          <w:lang w:val="ro-RO"/>
        </w:rPr>
        <w:t>poate fi modificat doar cu consimţământul ambelor părţi, prin încheierea unui act adiţional.</w:t>
      </w:r>
    </w:p>
    <w:p w:rsidR="00134E07" w:rsidRDefault="005D57A7" w:rsidP="00134E07">
      <w:pPr>
        <w:pStyle w:val="ListParagraph"/>
        <w:numPr>
          <w:ilvl w:val="1"/>
          <w:numId w:val="42"/>
        </w:numPr>
        <w:spacing w:before="120" w:after="120"/>
        <w:rPr>
          <w:rFonts w:ascii="Arial" w:eastAsia="Calibri" w:hAnsi="Arial" w:cs="Arial"/>
          <w:szCs w:val="24"/>
          <w:lang w:val="ro-RO"/>
        </w:rPr>
      </w:pPr>
      <w:r w:rsidRPr="00134E07">
        <w:rPr>
          <w:rFonts w:ascii="Arial" w:eastAsia="Calibri" w:hAnsi="Arial" w:cs="Arial"/>
          <w:szCs w:val="24"/>
          <w:lang w:val="ro-RO"/>
        </w:rPr>
        <w:t xml:space="preserve">Actele adiţionale intră în vigoare </w:t>
      </w:r>
      <w:r w:rsidR="0066609B" w:rsidRPr="00134E07">
        <w:rPr>
          <w:rFonts w:ascii="Arial" w:eastAsia="Calibri" w:hAnsi="Arial" w:cs="Arial"/>
          <w:szCs w:val="24"/>
          <w:lang w:val="ro-RO"/>
        </w:rPr>
        <w:t>la data</w:t>
      </w:r>
      <w:r w:rsidRPr="00134E07">
        <w:rPr>
          <w:rFonts w:ascii="Arial" w:eastAsia="Calibri" w:hAnsi="Arial" w:cs="Arial"/>
          <w:szCs w:val="24"/>
          <w:lang w:val="ro-RO"/>
        </w:rPr>
        <w:t xml:space="preserve"> semnării lor de către ultima parte.</w:t>
      </w:r>
    </w:p>
    <w:p w:rsidR="00134E07" w:rsidRDefault="005D57A7" w:rsidP="00134E07">
      <w:pPr>
        <w:pStyle w:val="ListParagraph"/>
        <w:numPr>
          <w:ilvl w:val="1"/>
          <w:numId w:val="42"/>
        </w:numPr>
        <w:spacing w:before="120" w:after="120"/>
        <w:rPr>
          <w:rFonts w:ascii="Arial" w:eastAsia="Calibri" w:hAnsi="Arial" w:cs="Arial"/>
          <w:szCs w:val="24"/>
          <w:lang w:val="ro-RO"/>
        </w:rPr>
      </w:pPr>
      <w:r w:rsidRPr="00134E07">
        <w:rPr>
          <w:rFonts w:ascii="Arial" w:eastAsia="Calibri" w:hAnsi="Arial" w:cs="Arial"/>
          <w:szCs w:val="24"/>
          <w:lang w:val="ro-RO"/>
        </w:rPr>
        <w:t xml:space="preserve">Prin excepţie de la prevederile art. </w:t>
      </w:r>
      <w:r w:rsidR="00134E07" w:rsidRPr="00134E07">
        <w:rPr>
          <w:rFonts w:ascii="Arial" w:eastAsia="Calibri" w:hAnsi="Arial" w:cs="Arial"/>
          <w:szCs w:val="24"/>
          <w:lang w:val="ro-RO"/>
        </w:rPr>
        <w:t>11</w:t>
      </w:r>
      <w:r w:rsidRPr="00134E07">
        <w:rPr>
          <w:rFonts w:ascii="Arial" w:eastAsia="Calibri" w:hAnsi="Arial" w:cs="Arial"/>
          <w:szCs w:val="24"/>
          <w:lang w:val="ro-RO"/>
        </w:rPr>
        <w:t xml:space="preserve">.1, </w:t>
      </w:r>
      <w:r w:rsidR="00752684" w:rsidRPr="00134E07">
        <w:rPr>
          <w:rFonts w:ascii="Arial" w:eastAsia="Calibri" w:hAnsi="Arial" w:cs="Arial"/>
          <w:szCs w:val="24"/>
          <w:lang w:val="ro-RO"/>
        </w:rPr>
        <w:t>Furnizorul</w:t>
      </w:r>
      <w:r w:rsidRPr="00134E07">
        <w:rPr>
          <w:rFonts w:ascii="Arial" w:eastAsia="Calibri" w:hAnsi="Arial" w:cs="Arial"/>
          <w:szCs w:val="24"/>
          <w:lang w:val="ro-RO"/>
        </w:rPr>
        <w:t xml:space="preserve"> poate solicita încheierea unui act adiţional pentru a reflecta modificări intervenite în legislaţia naţională şi/sau comunitară relevantă, cu impact asu</w:t>
      </w:r>
      <w:r w:rsidR="00C867B9" w:rsidRPr="00134E07">
        <w:rPr>
          <w:rFonts w:ascii="Arial" w:eastAsia="Calibri" w:hAnsi="Arial" w:cs="Arial"/>
          <w:szCs w:val="24"/>
          <w:lang w:val="ro-RO"/>
        </w:rPr>
        <w:t>pra executării prezentului contract</w:t>
      </w:r>
      <w:r w:rsidRPr="00134E07">
        <w:rPr>
          <w:rFonts w:ascii="Arial" w:eastAsia="Calibri" w:hAnsi="Arial" w:cs="Arial"/>
          <w:szCs w:val="24"/>
          <w:lang w:val="ro-RO"/>
        </w:rPr>
        <w:t>, situaţii în care modificarea respectivă intră în vigoare de la data menţionată în actul normativ corespunzător.</w:t>
      </w:r>
    </w:p>
    <w:p w:rsidR="008026D8" w:rsidRPr="00134E07" w:rsidRDefault="005D57A7" w:rsidP="00134E07">
      <w:pPr>
        <w:pStyle w:val="ListParagraph"/>
        <w:numPr>
          <w:ilvl w:val="1"/>
          <w:numId w:val="42"/>
        </w:numPr>
        <w:spacing w:before="120" w:after="120"/>
        <w:rPr>
          <w:rFonts w:ascii="Arial" w:eastAsia="Calibri" w:hAnsi="Arial" w:cs="Arial"/>
          <w:szCs w:val="24"/>
          <w:lang w:val="ro-RO"/>
        </w:rPr>
      </w:pPr>
      <w:r w:rsidRPr="00134E07">
        <w:rPr>
          <w:rFonts w:ascii="Arial" w:eastAsia="Calibri" w:hAnsi="Arial" w:cs="Arial"/>
          <w:szCs w:val="24"/>
          <w:lang w:val="ro-RO"/>
        </w:rPr>
        <w:t xml:space="preserve">Orice modificări în structura Beneficiarului schemei de ajutor de minimis, precum şi în privinţa statutului juridic sau alte modificări de natură a afecta executarea obligaţiilor din prezentul </w:t>
      </w:r>
      <w:r w:rsidR="003845FF" w:rsidRPr="00134E07">
        <w:rPr>
          <w:rFonts w:ascii="Arial" w:eastAsia="Calibri" w:hAnsi="Arial" w:cs="Arial"/>
          <w:szCs w:val="24"/>
          <w:lang w:val="ro-RO"/>
        </w:rPr>
        <w:t xml:space="preserve">contract </w:t>
      </w:r>
      <w:r w:rsidRPr="00134E07">
        <w:rPr>
          <w:rFonts w:ascii="Arial" w:eastAsia="Calibri" w:hAnsi="Arial" w:cs="Arial"/>
          <w:szCs w:val="24"/>
          <w:lang w:val="ro-RO"/>
        </w:rPr>
        <w:t>trebu</w:t>
      </w:r>
      <w:r w:rsidR="00926684" w:rsidRPr="00134E07">
        <w:rPr>
          <w:rFonts w:ascii="Arial" w:eastAsia="Calibri" w:hAnsi="Arial" w:cs="Arial"/>
          <w:szCs w:val="24"/>
          <w:lang w:val="ro-RO"/>
        </w:rPr>
        <w:t xml:space="preserve">ie aduse imediat la cunoştinţa </w:t>
      </w:r>
      <w:r w:rsidR="00AD1D73" w:rsidRPr="00134E07">
        <w:rPr>
          <w:rFonts w:ascii="Arial" w:eastAsia="Calibri" w:hAnsi="Arial" w:cs="Arial"/>
          <w:szCs w:val="24"/>
          <w:lang w:val="ro-RO"/>
        </w:rPr>
        <w:t>Furnizorului</w:t>
      </w:r>
      <w:r w:rsidR="007A4488" w:rsidRPr="00134E07">
        <w:rPr>
          <w:rFonts w:ascii="Arial" w:eastAsia="Calibri" w:hAnsi="Arial" w:cs="Arial"/>
          <w:szCs w:val="24"/>
          <w:lang w:val="ro-RO"/>
        </w:rPr>
        <w:t>, dar nu mai târziu de 72</w:t>
      </w:r>
      <w:r w:rsidRPr="00134E07">
        <w:rPr>
          <w:rFonts w:ascii="Arial" w:eastAsia="Calibri" w:hAnsi="Arial" w:cs="Arial"/>
          <w:szCs w:val="24"/>
          <w:lang w:val="ro-RO"/>
        </w:rPr>
        <w:t xml:space="preserve"> de ore de la producerea acestora.</w:t>
      </w:r>
    </w:p>
    <w:p w:rsidR="000432CF" w:rsidRDefault="000432CF" w:rsidP="002E3B9C">
      <w:pPr>
        <w:spacing w:before="120" w:after="120"/>
        <w:contextualSpacing/>
        <w:rPr>
          <w:rFonts w:ascii="Arial" w:eastAsia="Calibri" w:hAnsi="Arial" w:cs="Arial"/>
          <w:szCs w:val="24"/>
          <w:lang w:val="ro-RO"/>
        </w:rPr>
      </w:pPr>
    </w:p>
    <w:p w:rsidR="00427351" w:rsidRDefault="00427351" w:rsidP="002E3B9C">
      <w:pPr>
        <w:spacing w:before="120" w:after="120"/>
        <w:contextualSpacing/>
        <w:rPr>
          <w:rFonts w:ascii="Arial" w:eastAsia="Calibri" w:hAnsi="Arial" w:cs="Arial"/>
          <w:szCs w:val="24"/>
          <w:lang w:val="ro-RO"/>
        </w:rPr>
      </w:pPr>
    </w:p>
    <w:p w:rsidR="002E3B9C" w:rsidRPr="00270ADB" w:rsidRDefault="001B0540" w:rsidP="002E3B9C">
      <w:pPr>
        <w:spacing w:before="120" w:after="120"/>
        <w:contextualSpacing/>
        <w:rPr>
          <w:rFonts w:ascii="Arial" w:eastAsia="Calibri" w:hAnsi="Arial" w:cs="Arial"/>
          <w:b/>
          <w:szCs w:val="24"/>
          <w:lang w:val="ro-RO"/>
        </w:rPr>
      </w:pPr>
      <w:r>
        <w:rPr>
          <w:rFonts w:ascii="Arial" w:eastAsia="Calibri" w:hAnsi="Arial" w:cs="Arial"/>
          <w:b/>
          <w:szCs w:val="24"/>
          <w:lang w:val="ro-RO"/>
        </w:rPr>
        <w:t>Art</w:t>
      </w:r>
      <w:r w:rsidR="00134E07">
        <w:rPr>
          <w:rFonts w:ascii="Arial" w:eastAsia="Calibri" w:hAnsi="Arial" w:cs="Arial"/>
          <w:b/>
          <w:szCs w:val="24"/>
          <w:lang w:val="ro-RO"/>
        </w:rPr>
        <w:t>. 12</w:t>
      </w:r>
      <w:r>
        <w:rPr>
          <w:rFonts w:ascii="Arial" w:eastAsia="Calibri" w:hAnsi="Arial" w:cs="Arial"/>
          <w:b/>
          <w:szCs w:val="24"/>
          <w:lang w:val="ro-RO"/>
        </w:rPr>
        <w:t xml:space="preserve">. </w:t>
      </w:r>
      <w:r w:rsidR="002E3B9C" w:rsidRPr="00270ADB">
        <w:rPr>
          <w:rFonts w:ascii="Arial" w:eastAsia="Calibri" w:hAnsi="Arial" w:cs="Arial"/>
          <w:b/>
          <w:szCs w:val="24"/>
          <w:lang w:val="ro-RO"/>
        </w:rPr>
        <w:t>Rezilierea contractului</w:t>
      </w:r>
      <w:r w:rsidR="00270ADB" w:rsidRPr="00270ADB">
        <w:rPr>
          <w:rFonts w:ascii="Arial" w:eastAsia="Calibri" w:hAnsi="Arial" w:cs="Arial"/>
          <w:b/>
          <w:szCs w:val="24"/>
          <w:lang w:val="ro-RO"/>
        </w:rPr>
        <w:t xml:space="preserve"> de finanțare. </w:t>
      </w:r>
      <w:r w:rsidR="00270ADB">
        <w:rPr>
          <w:rFonts w:ascii="Arial" w:hAnsi="Arial" w:cs="Arial"/>
          <w:b/>
        </w:rPr>
        <w:t>R</w:t>
      </w:r>
      <w:r w:rsidR="00270ADB" w:rsidRPr="00270ADB">
        <w:rPr>
          <w:rFonts w:ascii="Arial" w:hAnsi="Arial" w:cs="Arial"/>
          <w:b/>
        </w:rPr>
        <w:t>ecuperarea ajutorului de minimis acordat</w:t>
      </w:r>
    </w:p>
    <w:p w:rsidR="002E3B9C" w:rsidRDefault="002E3B9C" w:rsidP="002E3B9C">
      <w:pPr>
        <w:spacing w:before="120" w:after="120"/>
        <w:contextualSpacing/>
        <w:rPr>
          <w:rFonts w:ascii="Arial" w:eastAsia="Calibri" w:hAnsi="Arial" w:cs="Arial"/>
          <w:szCs w:val="24"/>
          <w:lang w:val="ro-RO"/>
        </w:rPr>
      </w:pPr>
    </w:p>
    <w:p w:rsidR="00134E07" w:rsidRDefault="002E3B9C" w:rsidP="00134E07">
      <w:pPr>
        <w:pStyle w:val="P68B1DB1-ListParagraph13"/>
        <w:numPr>
          <w:ilvl w:val="1"/>
          <w:numId w:val="43"/>
        </w:numPr>
        <w:spacing w:after="0" w:line="240" w:lineRule="auto"/>
        <w:contextualSpacing w:val="0"/>
        <w:jc w:val="both"/>
        <w:rPr>
          <w:rFonts w:ascii="Arial" w:hAnsi="Arial" w:cs="Arial"/>
          <w:szCs w:val="24"/>
        </w:rPr>
      </w:pPr>
      <w:r w:rsidRPr="00DB6D95">
        <w:rPr>
          <w:rFonts w:ascii="Arial" w:hAnsi="Arial" w:cs="Arial"/>
          <w:bCs/>
        </w:rPr>
        <w:t xml:space="preserve">În cazul în care </w:t>
      </w:r>
      <w:r w:rsidR="00270ADB">
        <w:rPr>
          <w:rFonts w:ascii="Arial" w:hAnsi="Arial" w:cs="Arial"/>
          <w:bCs/>
        </w:rPr>
        <w:t>Furnizorul</w:t>
      </w:r>
      <w:r w:rsidRPr="00DB6D95">
        <w:rPr>
          <w:rFonts w:ascii="Arial" w:hAnsi="Arial" w:cs="Arial"/>
          <w:bCs/>
        </w:rPr>
        <w:t xml:space="preserve"> constată, ca urmare a introducerii Contractului semnat în sistemul RegAS, că nu este respectată condiția de cumul al ajutoarelor </w:t>
      </w:r>
      <w:r w:rsidRPr="00DB6D95">
        <w:rPr>
          <w:rFonts w:ascii="Arial" w:hAnsi="Arial" w:cs="Arial"/>
          <w:bCs/>
          <w:i/>
        </w:rPr>
        <w:t>de minimis și/</w:t>
      </w:r>
      <w:r w:rsidRPr="00DB6D95">
        <w:rPr>
          <w:rFonts w:ascii="Arial" w:hAnsi="Arial" w:cs="Arial"/>
          <w:bCs/>
        </w:rPr>
        <w:t>sau că</w:t>
      </w:r>
      <w:r w:rsidRPr="00DB6D95">
        <w:rPr>
          <w:rFonts w:ascii="Arial" w:hAnsi="Arial" w:cs="Arial"/>
          <w:bCs/>
          <w:i/>
        </w:rPr>
        <w:t xml:space="preserve"> </w:t>
      </w:r>
      <w:r w:rsidRPr="00DB6D95">
        <w:rPr>
          <w:rFonts w:ascii="Arial" w:hAnsi="Arial" w:cs="Arial"/>
          <w:bCs/>
        </w:rPr>
        <w:t xml:space="preserve">Beneficiarul este subiectul unei decizii de recuperare a unui ajutor </w:t>
      </w:r>
      <w:r w:rsidRPr="00DB6D95">
        <w:rPr>
          <w:rFonts w:ascii="Arial" w:hAnsi="Arial" w:cs="Arial"/>
          <w:bCs/>
          <w:i/>
          <w:iCs/>
        </w:rPr>
        <w:t>de stat/ de minimis</w:t>
      </w:r>
      <w:r w:rsidRPr="00DB6D95">
        <w:rPr>
          <w:rFonts w:ascii="Arial" w:hAnsi="Arial" w:cs="Arial"/>
          <w:bCs/>
        </w:rPr>
        <w:t xml:space="preserve"> ce nu a fost executată și creanța nu a fost integral recuperată, </w:t>
      </w:r>
      <w:r w:rsidRPr="0019039B">
        <w:rPr>
          <w:rFonts w:ascii="Arial" w:hAnsi="Arial" w:cs="Arial"/>
        </w:rPr>
        <w:t>Con</w:t>
      </w:r>
      <w:r w:rsidR="00C150F9">
        <w:rPr>
          <w:rFonts w:ascii="Arial" w:hAnsi="Arial" w:cs="Arial"/>
        </w:rPr>
        <w:t xml:space="preserve">tractul este desființat de </w:t>
      </w:r>
      <w:r w:rsidRPr="0019039B">
        <w:rPr>
          <w:rFonts w:ascii="Arial" w:hAnsi="Arial" w:cs="Arial"/>
        </w:rPr>
        <w:t>drept</w:t>
      </w:r>
      <w:r w:rsidRPr="00DB6D95">
        <w:rPr>
          <w:rFonts w:ascii="Arial" w:hAnsi="Arial" w:cs="Arial"/>
          <w:bCs/>
        </w:rPr>
        <w:t xml:space="preserve">, Beneficiarul fiind notificat în acest sens. </w:t>
      </w:r>
      <w:r w:rsidR="00270ADB">
        <w:rPr>
          <w:rFonts w:ascii="Arial" w:hAnsi="Arial" w:cs="Arial"/>
        </w:rPr>
        <w:t>Punerea în întârziere a Beneficiarului</w:t>
      </w:r>
      <w:r w:rsidRPr="00DB6D95">
        <w:rPr>
          <w:rFonts w:ascii="Arial" w:hAnsi="Arial" w:cs="Arial"/>
        </w:rPr>
        <w:t xml:space="preserve"> rezultă din simplul fapt al neexecutării obligațiilor</w:t>
      </w:r>
      <w:r>
        <w:rPr>
          <w:rFonts w:ascii="Arial" w:hAnsi="Arial" w:cs="Arial"/>
        </w:rPr>
        <w:t xml:space="preserve">. </w:t>
      </w:r>
      <w:r w:rsidRPr="00DB6D95">
        <w:rPr>
          <w:rFonts w:ascii="Arial" w:hAnsi="Arial" w:cs="Arial"/>
        </w:rPr>
        <w:t xml:space="preserve">Declaratia de invocare a pactului comisoriu este irevocabilă și produce efecte de la data comunicării acesteia către </w:t>
      </w:r>
      <w:r>
        <w:rPr>
          <w:rFonts w:ascii="Arial" w:hAnsi="Arial" w:cs="Arial"/>
        </w:rPr>
        <w:t>Beneficiar</w:t>
      </w:r>
      <w:r w:rsidRPr="00DB6D95">
        <w:rPr>
          <w:rFonts w:ascii="Arial" w:hAnsi="Arial" w:cs="Arial"/>
        </w:rPr>
        <w:t xml:space="preserve">, chiar dacă acesta nu a luat cunoștință de ea din motive care nu îi sunt imputabile. </w:t>
      </w:r>
    </w:p>
    <w:p w:rsidR="00134E07" w:rsidRDefault="004B2CAE" w:rsidP="00134E07">
      <w:pPr>
        <w:pStyle w:val="P68B1DB1-ListParagraph13"/>
        <w:numPr>
          <w:ilvl w:val="1"/>
          <w:numId w:val="43"/>
        </w:numPr>
        <w:spacing w:after="0" w:line="240" w:lineRule="auto"/>
        <w:contextualSpacing w:val="0"/>
        <w:jc w:val="both"/>
        <w:rPr>
          <w:rFonts w:ascii="Arial" w:hAnsi="Arial" w:cs="Arial"/>
          <w:szCs w:val="24"/>
        </w:rPr>
      </w:pPr>
      <w:r w:rsidRPr="00134E07">
        <w:rPr>
          <w:rFonts w:ascii="Arial" w:hAnsi="Arial" w:cs="Arial"/>
          <w:color w:val="000000"/>
          <w:szCs w:val="24"/>
          <w:lang w:eastAsia="ar-SA"/>
        </w:rPr>
        <w:t xml:space="preserve">Ajutorul </w:t>
      </w:r>
      <w:r w:rsidRPr="00134E07">
        <w:rPr>
          <w:rFonts w:ascii="Arial" w:hAnsi="Arial" w:cs="Arial"/>
          <w:i/>
          <w:iCs/>
          <w:color w:val="000000"/>
          <w:szCs w:val="24"/>
          <w:lang w:eastAsia="ar-SA"/>
        </w:rPr>
        <w:t>de minimis</w:t>
      </w:r>
      <w:r w:rsidRPr="00134E07">
        <w:rPr>
          <w:rFonts w:ascii="Arial" w:hAnsi="Arial" w:cs="Arial"/>
          <w:color w:val="000000"/>
          <w:szCs w:val="24"/>
          <w:lang w:eastAsia="ar-SA"/>
        </w:rPr>
        <w:t xml:space="preserve"> care trebuie recuperat include și dobânda aferentă, datorată de la data plății până la data recuperării integrale. Rata dobânzii aplicabile este cea stabilită potrivit prevederilor din Regulamentul (UE) </w:t>
      </w:r>
      <w:hyperlink r:id="rId22" w:tgtFrame="_blank" w:history="1">
        <w:r w:rsidRPr="00134E07">
          <w:rPr>
            <w:rFonts w:ascii="Arial" w:hAnsi="Arial" w:cs="Arial"/>
            <w:color w:val="000000"/>
            <w:szCs w:val="24"/>
            <w:lang w:eastAsia="ar-SA"/>
          </w:rPr>
          <w:t>2015/1.589</w:t>
        </w:r>
      </w:hyperlink>
      <w:r w:rsidRPr="00134E07">
        <w:rPr>
          <w:rFonts w:ascii="Arial" w:hAnsi="Arial" w:cs="Arial"/>
          <w:color w:val="000000"/>
          <w:szCs w:val="24"/>
          <w:lang w:eastAsia="ar-SA"/>
        </w:rPr>
        <w:t> al Consiliului din 13 iulie 2015 de stabilire a normelor de aplicare a articolului 108 din Tratatul privind funcționarea Uniunii Europene și din Regulamentul (CE) </w:t>
      </w:r>
      <w:hyperlink r:id="rId23" w:tgtFrame="_blank" w:history="1">
        <w:r w:rsidRPr="00134E07">
          <w:rPr>
            <w:rFonts w:ascii="Arial" w:hAnsi="Arial" w:cs="Arial"/>
            <w:color w:val="000000"/>
            <w:szCs w:val="24"/>
            <w:lang w:eastAsia="ar-SA"/>
          </w:rPr>
          <w:t>nr. 794/2004</w:t>
        </w:r>
      </w:hyperlink>
      <w:r w:rsidRPr="00134E07">
        <w:rPr>
          <w:rFonts w:ascii="Arial" w:hAnsi="Arial" w:cs="Arial"/>
          <w:color w:val="000000"/>
          <w:szCs w:val="24"/>
          <w:lang w:eastAsia="ar-SA"/>
        </w:rPr>
        <w:t> al Comisiei din 21 aprilie 2004 de punere în aplicare a Regulamentului (CE) </w:t>
      </w:r>
      <w:hyperlink r:id="rId24" w:tgtFrame="_blank" w:history="1">
        <w:r w:rsidRPr="00134E07">
          <w:rPr>
            <w:rFonts w:ascii="Arial" w:hAnsi="Arial" w:cs="Arial"/>
            <w:color w:val="000000"/>
            <w:szCs w:val="24"/>
            <w:lang w:eastAsia="ar-SA"/>
          </w:rPr>
          <w:t>nr. 659/1999</w:t>
        </w:r>
      </w:hyperlink>
      <w:r w:rsidRPr="00134E07">
        <w:rPr>
          <w:rFonts w:ascii="Arial" w:hAnsi="Arial" w:cs="Arial"/>
          <w:color w:val="000000"/>
          <w:szCs w:val="24"/>
          <w:lang w:eastAsia="ar-SA"/>
        </w:rPr>
        <w:t> al Consiliului de stabilire a normelor de aplicare a articolului 93 din Tratatul CE.</w:t>
      </w:r>
      <w:bookmarkStart w:id="8" w:name="_Hlk127268356"/>
    </w:p>
    <w:p w:rsidR="004B2CAE" w:rsidRPr="00134E07" w:rsidRDefault="004B2CAE" w:rsidP="00134E07">
      <w:pPr>
        <w:pStyle w:val="P68B1DB1-ListParagraph13"/>
        <w:numPr>
          <w:ilvl w:val="1"/>
          <w:numId w:val="43"/>
        </w:numPr>
        <w:spacing w:after="0" w:line="240" w:lineRule="auto"/>
        <w:contextualSpacing w:val="0"/>
        <w:jc w:val="both"/>
        <w:rPr>
          <w:rFonts w:ascii="Arial" w:hAnsi="Arial" w:cs="Arial"/>
          <w:szCs w:val="24"/>
        </w:rPr>
      </w:pPr>
      <w:r w:rsidRPr="00134E07">
        <w:rPr>
          <w:rFonts w:ascii="Arial" w:hAnsi="Arial" w:cs="Arial"/>
          <w:color w:val="000000"/>
          <w:szCs w:val="24"/>
          <w:lang w:eastAsia="ar-SA"/>
        </w:rPr>
        <w:t xml:space="preserve">Ajutorul </w:t>
      </w:r>
      <w:r w:rsidRPr="00134E07">
        <w:rPr>
          <w:rFonts w:ascii="Arial" w:hAnsi="Arial" w:cs="Arial"/>
          <w:i/>
          <w:iCs/>
          <w:color w:val="000000"/>
          <w:szCs w:val="24"/>
          <w:lang w:eastAsia="ar-SA"/>
        </w:rPr>
        <w:t>de minimis</w:t>
      </w:r>
      <w:r w:rsidRPr="00134E07">
        <w:rPr>
          <w:rFonts w:ascii="Arial" w:hAnsi="Arial" w:cs="Arial"/>
          <w:color w:val="000000"/>
          <w:szCs w:val="24"/>
          <w:lang w:eastAsia="ar-SA"/>
        </w:rPr>
        <w:t xml:space="preserve"> se recuperează în integralitate și în situațiile în care se constată că beneficiarii nu au r</w:t>
      </w:r>
      <w:r w:rsidR="0019039B" w:rsidRPr="00134E07">
        <w:rPr>
          <w:rFonts w:ascii="Arial" w:hAnsi="Arial" w:cs="Arial"/>
          <w:color w:val="000000"/>
          <w:szCs w:val="24"/>
          <w:lang w:eastAsia="ar-SA"/>
        </w:rPr>
        <w:t>espectat prevederile S</w:t>
      </w:r>
      <w:r w:rsidRPr="00134E07">
        <w:rPr>
          <w:rFonts w:ascii="Arial" w:hAnsi="Arial" w:cs="Arial"/>
          <w:color w:val="000000"/>
          <w:szCs w:val="24"/>
          <w:lang w:eastAsia="ar-SA"/>
        </w:rPr>
        <w:t>cheme</w:t>
      </w:r>
      <w:r w:rsidR="0019039B" w:rsidRPr="00134E07">
        <w:rPr>
          <w:rFonts w:ascii="Arial" w:hAnsi="Arial" w:cs="Arial"/>
          <w:color w:val="000000"/>
          <w:szCs w:val="24"/>
          <w:lang w:eastAsia="ar-SA"/>
        </w:rPr>
        <w:t>i</w:t>
      </w:r>
      <w:r w:rsidRPr="00134E07">
        <w:rPr>
          <w:rFonts w:ascii="Arial" w:hAnsi="Arial" w:cs="Arial"/>
          <w:color w:val="000000"/>
          <w:szCs w:val="24"/>
          <w:lang w:eastAsia="ar-SA"/>
        </w:rPr>
        <w:t xml:space="preserve"> de ajutor </w:t>
      </w:r>
      <w:r w:rsidRPr="00134E07">
        <w:rPr>
          <w:rFonts w:ascii="Arial" w:hAnsi="Arial" w:cs="Arial"/>
          <w:i/>
          <w:iCs/>
          <w:color w:val="000000"/>
          <w:szCs w:val="24"/>
          <w:lang w:eastAsia="ar-SA"/>
        </w:rPr>
        <w:t>de minimis</w:t>
      </w:r>
      <w:r w:rsidRPr="00134E07">
        <w:rPr>
          <w:rFonts w:ascii="Arial" w:hAnsi="Arial" w:cs="Arial"/>
          <w:color w:val="000000"/>
          <w:szCs w:val="24"/>
          <w:lang w:eastAsia="ar-SA"/>
        </w:rPr>
        <w:t>, inclusiv faptul că:</w:t>
      </w:r>
    </w:p>
    <w:p w:rsidR="004B2CAE" w:rsidRPr="00F93642" w:rsidRDefault="004B2CAE" w:rsidP="004B2CAE">
      <w:pPr>
        <w:shd w:val="clear" w:color="auto" w:fill="FFFFFF"/>
        <w:spacing w:after="150"/>
        <w:rPr>
          <w:rFonts w:ascii="Arial" w:hAnsi="Arial" w:cs="Arial"/>
          <w:color w:val="000000"/>
          <w:szCs w:val="24"/>
          <w:lang w:val="ro-RO" w:eastAsia="ar-SA"/>
        </w:rPr>
      </w:pPr>
      <w:bookmarkStart w:id="9" w:name="_Hlk127268312"/>
      <w:bookmarkEnd w:id="8"/>
      <w:r w:rsidRPr="00F93642">
        <w:rPr>
          <w:rFonts w:ascii="Arial" w:hAnsi="Arial" w:cs="Arial"/>
          <w:color w:val="000000"/>
          <w:szCs w:val="24"/>
          <w:lang w:val="ro-RO" w:eastAsia="ar-SA"/>
        </w:rPr>
        <w:t>a) nu au respectat obligația menținerii activității pentru care au primit finanțare</w:t>
      </w:r>
      <w:r w:rsidR="00127DD7">
        <w:rPr>
          <w:rFonts w:ascii="Arial" w:hAnsi="Arial" w:cs="Arial"/>
          <w:color w:val="000000"/>
          <w:szCs w:val="24"/>
          <w:lang w:val="ro-RO" w:eastAsia="ar-SA"/>
        </w:rPr>
        <w:t xml:space="preserve"> timp de 6 luni de la data ultimei</w:t>
      </w:r>
      <w:r w:rsidRPr="00F93642">
        <w:rPr>
          <w:rFonts w:ascii="Arial" w:hAnsi="Arial" w:cs="Arial"/>
          <w:color w:val="000000"/>
          <w:szCs w:val="24"/>
          <w:lang w:val="ro-RO" w:eastAsia="ar-SA"/>
        </w:rPr>
        <w:t xml:space="preserve"> plăți;</w:t>
      </w:r>
    </w:p>
    <w:p w:rsidR="004B2CAE" w:rsidRPr="00F93642" w:rsidRDefault="004B2CAE" w:rsidP="004B2CAE">
      <w:pPr>
        <w:shd w:val="clear" w:color="auto" w:fill="FFFFFF"/>
        <w:spacing w:after="150"/>
        <w:rPr>
          <w:rFonts w:ascii="Arial" w:hAnsi="Arial" w:cs="Arial"/>
          <w:color w:val="000000"/>
          <w:szCs w:val="24"/>
          <w:lang w:val="ro-RO" w:eastAsia="ar-SA"/>
        </w:rPr>
      </w:pPr>
      <w:r w:rsidRPr="00F93642">
        <w:rPr>
          <w:rFonts w:ascii="Arial" w:hAnsi="Arial" w:cs="Arial"/>
          <w:color w:val="000000"/>
          <w:szCs w:val="24"/>
          <w:lang w:val="ro-RO" w:eastAsia="ar-SA"/>
        </w:rPr>
        <w:lastRenderedPageBreak/>
        <w:t xml:space="preserve">b) au făcut declarații incomplete sau neconforme cu realitatea pentru a obține ajutorul </w:t>
      </w:r>
      <w:r w:rsidRPr="00F93642">
        <w:rPr>
          <w:rFonts w:ascii="Arial" w:hAnsi="Arial" w:cs="Arial"/>
          <w:i/>
          <w:iCs/>
          <w:color w:val="000000"/>
          <w:szCs w:val="24"/>
          <w:lang w:val="ro-RO" w:eastAsia="ar-SA"/>
        </w:rPr>
        <w:t>de minimis</w:t>
      </w:r>
      <w:r w:rsidRPr="00F93642">
        <w:rPr>
          <w:rFonts w:ascii="Arial" w:hAnsi="Arial" w:cs="Arial"/>
          <w:color w:val="000000"/>
          <w:szCs w:val="24"/>
          <w:lang w:val="ro-RO" w:eastAsia="ar-SA"/>
        </w:rPr>
        <w:t>;</w:t>
      </w:r>
    </w:p>
    <w:p w:rsidR="00037348" w:rsidRPr="00D85576" w:rsidRDefault="004B2CAE" w:rsidP="00D85576">
      <w:pPr>
        <w:shd w:val="clear" w:color="auto" w:fill="FFFFFF"/>
        <w:spacing w:after="150"/>
        <w:rPr>
          <w:rFonts w:ascii="Arial" w:hAnsi="Arial" w:cs="Arial"/>
          <w:color w:val="000000"/>
          <w:szCs w:val="24"/>
          <w:lang w:val="ro-RO" w:eastAsia="ar-SA"/>
        </w:rPr>
      </w:pPr>
      <w:r w:rsidRPr="00F93642">
        <w:rPr>
          <w:rFonts w:ascii="Arial" w:hAnsi="Arial" w:cs="Arial"/>
          <w:color w:val="000000"/>
          <w:szCs w:val="24"/>
          <w:lang w:val="ro-RO" w:eastAsia="ar-SA"/>
        </w:rPr>
        <w:t>c) nu au respectat obligațiile prevăzute în contractul de finanțare.</w:t>
      </w:r>
      <w:bookmarkEnd w:id="9"/>
      <w:r w:rsidR="00587410" w:rsidRPr="00F93642">
        <w:rPr>
          <w:rFonts w:ascii="Arial" w:eastAsia="Calibri" w:hAnsi="Arial" w:cs="Arial"/>
          <w:szCs w:val="24"/>
          <w:lang w:val="ro-RO"/>
        </w:rPr>
        <w:t xml:space="preserve">  </w:t>
      </w:r>
    </w:p>
    <w:p w:rsidR="00D85576" w:rsidRDefault="00D85576" w:rsidP="00D85576">
      <w:pPr>
        <w:widowControl/>
        <w:spacing w:before="120" w:after="120" w:line="276" w:lineRule="auto"/>
        <w:contextualSpacing/>
        <w:rPr>
          <w:rFonts w:ascii="Arial" w:eastAsia="Calibri" w:hAnsi="Arial" w:cs="Arial"/>
          <w:szCs w:val="24"/>
          <w:lang w:val="ro-RO"/>
        </w:rPr>
      </w:pPr>
    </w:p>
    <w:p w:rsidR="00D85576" w:rsidRDefault="0019039B" w:rsidP="00D85576">
      <w:pPr>
        <w:widowControl/>
        <w:spacing w:before="120" w:after="120" w:line="276" w:lineRule="auto"/>
        <w:contextualSpacing/>
        <w:rPr>
          <w:rFonts w:ascii="Arial" w:eastAsia="Calibri" w:hAnsi="Arial" w:cs="Arial"/>
          <w:b/>
          <w:szCs w:val="24"/>
          <w:lang w:val="ro-RO"/>
        </w:rPr>
      </w:pPr>
      <w:r>
        <w:rPr>
          <w:rFonts w:ascii="Arial" w:eastAsia="Calibri" w:hAnsi="Arial" w:cs="Arial"/>
          <w:b/>
          <w:szCs w:val="24"/>
          <w:lang w:val="ro-RO"/>
        </w:rPr>
        <w:t xml:space="preserve">Art. </w:t>
      </w:r>
      <w:r w:rsidR="00421F69" w:rsidRPr="00F93642">
        <w:rPr>
          <w:rFonts w:ascii="Arial" w:eastAsia="Calibri" w:hAnsi="Arial" w:cs="Arial"/>
          <w:b/>
          <w:szCs w:val="24"/>
          <w:lang w:val="ro-RO"/>
        </w:rPr>
        <w:t>1</w:t>
      </w:r>
      <w:r w:rsidR="00D85576">
        <w:rPr>
          <w:rFonts w:ascii="Arial" w:eastAsia="Calibri" w:hAnsi="Arial" w:cs="Arial"/>
          <w:b/>
          <w:szCs w:val="24"/>
          <w:lang w:val="ro-RO"/>
        </w:rPr>
        <w:t>3</w:t>
      </w:r>
      <w:r w:rsidR="00DB0701" w:rsidRPr="00F93642">
        <w:rPr>
          <w:rFonts w:ascii="Arial" w:eastAsia="Calibri" w:hAnsi="Arial" w:cs="Arial"/>
          <w:b/>
          <w:szCs w:val="24"/>
          <w:lang w:val="ro-RO"/>
        </w:rPr>
        <w:t>.</w:t>
      </w:r>
      <w:r w:rsidR="00037348" w:rsidRPr="00F93642">
        <w:rPr>
          <w:rFonts w:ascii="Arial" w:eastAsia="Calibri" w:hAnsi="Arial" w:cs="Arial"/>
          <w:b/>
          <w:szCs w:val="24"/>
          <w:lang w:val="ro-RO"/>
        </w:rPr>
        <w:t xml:space="preserve"> </w:t>
      </w:r>
      <w:r>
        <w:rPr>
          <w:rFonts w:ascii="Arial" w:eastAsia="Calibri" w:hAnsi="Arial" w:cs="Arial"/>
          <w:b/>
          <w:szCs w:val="24"/>
          <w:lang w:val="ro-RO"/>
        </w:rPr>
        <w:t>Forța majoră</w:t>
      </w:r>
    </w:p>
    <w:p w:rsidR="00D85576" w:rsidRDefault="00D85576" w:rsidP="00D85576">
      <w:pPr>
        <w:widowControl/>
        <w:spacing w:before="120" w:after="120" w:line="276" w:lineRule="auto"/>
        <w:contextualSpacing/>
        <w:rPr>
          <w:rFonts w:ascii="Arial" w:eastAsia="Calibri" w:hAnsi="Arial" w:cs="Arial"/>
          <w:b/>
          <w:szCs w:val="24"/>
          <w:lang w:val="ro-RO"/>
        </w:rPr>
      </w:pPr>
      <w:r>
        <w:rPr>
          <w:rFonts w:ascii="Arial" w:eastAsia="Calibri" w:hAnsi="Arial" w:cs="Arial"/>
          <w:b/>
          <w:szCs w:val="24"/>
          <w:lang w:val="ro-RO"/>
        </w:rPr>
        <w:t xml:space="preserve">13.1. </w:t>
      </w:r>
      <w:r w:rsidR="00DB0701" w:rsidRPr="00F93642">
        <w:rPr>
          <w:rFonts w:ascii="Arial" w:eastAsia="Calibri" w:hAnsi="Arial" w:cs="Arial"/>
          <w:szCs w:val="24"/>
          <w:lang w:val="ro-RO"/>
        </w:rPr>
        <w:t xml:space="preserve">Partea care invocă forța majoră are obligația de a notifica celeilalte părți, imediat şi în mod complet, producerea forței majore şi de a lua orice măsură care îi stă la dispoziție în vederea încetării acesteia. </w:t>
      </w:r>
    </w:p>
    <w:p w:rsidR="00D85576" w:rsidRDefault="00D85576" w:rsidP="00D85576">
      <w:pPr>
        <w:widowControl/>
        <w:spacing w:before="120" w:after="120" w:line="276" w:lineRule="auto"/>
        <w:contextualSpacing/>
        <w:rPr>
          <w:rFonts w:ascii="Arial" w:eastAsia="Calibri" w:hAnsi="Arial" w:cs="Arial"/>
          <w:b/>
          <w:szCs w:val="24"/>
          <w:lang w:val="ro-RO"/>
        </w:rPr>
      </w:pPr>
      <w:r>
        <w:rPr>
          <w:rFonts w:ascii="Arial" w:eastAsia="Calibri" w:hAnsi="Arial" w:cs="Arial"/>
          <w:b/>
          <w:szCs w:val="24"/>
          <w:lang w:val="ro-RO"/>
        </w:rPr>
        <w:t xml:space="preserve">13.2. </w:t>
      </w:r>
      <w:r w:rsidR="00DB0701" w:rsidRPr="00F93642">
        <w:rPr>
          <w:rFonts w:ascii="Arial" w:eastAsia="Calibri" w:hAnsi="Arial" w:cs="Arial"/>
          <w:szCs w:val="24"/>
          <w:lang w:val="ro-RO"/>
        </w:rPr>
        <w:t xml:space="preserve">Forța majoră exonerează părțile de îndeplinirea obligațiilor prevăzute în prezentul contract. </w:t>
      </w:r>
    </w:p>
    <w:p w:rsidR="00DB0701" w:rsidRPr="00D85576" w:rsidRDefault="00D85576" w:rsidP="00D85576">
      <w:pPr>
        <w:widowControl/>
        <w:spacing w:before="120" w:after="120" w:line="276" w:lineRule="auto"/>
        <w:contextualSpacing/>
        <w:rPr>
          <w:rFonts w:ascii="Arial" w:eastAsia="Calibri" w:hAnsi="Arial" w:cs="Arial"/>
          <w:b/>
          <w:szCs w:val="24"/>
          <w:lang w:val="ro-RO"/>
        </w:rPr>
      </w:pPr>
      <w:r>
        <w:rPr>
          <w:rFonts w:ascii="Arial" w:eastAsia="Calibri" w:hAnsi="Arial" w:cs="Arial"/>
          <w:b/>
          <w:szCs w:val="24"/>
          <w:lang w:val="ro-RO"/>
        </w:rPr>
        <w:t xml:space="preserve">13.3. </w:t>
      </w:r>
      <w:r w:rsidR="00DB0701" w:rsidRPr="00D85576">
        <w:rPr>
          <w:rFonts w:ascii="Arial" w:eastAsia="Calibri" w:hAnsi="Arial" w:cs="Arial"/>
          <w:szCs w:val="24"/>
          <w:lang w:val="ro-RO"/>
        </w:rPr>
        <w:t>În perio</w:t>
      </w:r>
      <w:r w:rsidR="0019039B" w:rsidRPr="00D85576">
        <w:rPr>
          <w:rFonts w:ascii="Arial" w:eastAsia="Calibri" w:hAnsi="Arial" w:cs="Arial"/>
          <w:szCs w:val="24"/>
          <w:lang w:val="ro-RO"/>
        </w:rPr>
        <w:t>ada în care, din cauză de</w:t>
      </w:r>
      <w:r w:rsidR="00DB0701" w:rsidRPr="00D85576">
        <w:rPr>
          <w:rFonts w:ascii="Arial" w:eastAsia="Calibri" w:hAnsi="Arial" w:cs="Arial"/>
          <w:szCs w:val="24"/>
          <w:lang w:val="ro-RO"/>
        </w:rPr>
        <w:t xml:space="preserve"> forță majoră, părțile nu își pot îndeplini obligațiile asumate prin prezentul contract, </w:t>
      </w:r>
      <w:r w:rsidR="00427351" w:rsidRPr="00D85576">
        <w:rPr>
          <w:rFonts w:ascii="Arial" w:eastAsia="Calibri" w:hAnsi="Arial" w:cs="Arial"/>
          <w:szCs w:val="24"/>
          <w:lang w:val="ro-RO"/>
        </w:rPr>
        <w:t>finanțarea</w:t>
      </w:r>
      <w:r w:rsidR="00DB0701" w:rsidRPr="00D85576">
        <w:rPr>
          <w:rFonts w:ascii="Arial" w:eastAsia="Calibri" w:hAnsi="Arial" w:cs="Arial"/>
          <w:szCs w:val="24"/>
          <w:lang w:val="ro-RO"/>
        </w:rPr>
        <w:t xml:space="preserve"> nu se acordă. </w:t>
      </w:r>
    </w:p>
    <w:p w:rsidR="005F1045" w:rsidRDefault="005F1045" w:rsidP="000432CF">
      <w:pPr>
        <w:widowControl/>
        <w:tabs>
          <w:tab w:val="left" w:pos="270"/>
        </w:tabs>
        <w:spacing w:before="120" w:after="120" w:line="276" w:lineRule="auto"/>
        <w:ind w:left="-90"/>
        <w:rPr>
          <w:rFonts w:ascii="Arial" w:eastAsia="Calibri" w:hAnsi="Arial" w:cs="Arial"/>
          <w:b/>
          <w:szCs w:val="24"/>
          <w:lang w:val="ro-RO"/>
        </w:rPr>
      </w:pPr>
    </w:p>
    <w:p w:rsidR="00D85576" w:rsidRDefault="005F1045" w:rsidP="00D85576">
      <w:pPr>
        <w:widowControl/>
        <w:tabs>
          <w:tab w:val="left" w:pos="270"/>
        </w:tabs>
        <w:spacing w:before="120" w:after="120" w:line="276" w:lineRule="auto"/>
        <w:ind w:left="-90"/>
        <w:rPr>
          <w:rFonts w:ascii="Arial" w:eastAsia="Calibri" w:hAnsi="Arial" w:cs="Arial"/>
          <w:b/>
          <w:szCs w:val="24"/>
          <w:lang w:val="ro-RO"/>
        </w:rPr>
      </w:pPr>
      <w:r>
        <w:rPr>
          <w:rFonts w:ascii="Arial" w:eastAsia="Calibri" w:hAnsi="Arial" w:cs="Arial"/>
          <w:b/>
          <w:szCs w:val="24"/>
          <w:lang w:val="ro-RO"/>
        </w:rPr>
        <w:t xml:space="preserve">Art. </w:t>
      </w:r>
      <w:r w:rsidR="00421F69" w:rsidRPr="00F93642">
        <w:rPr>
          <w:rFonts w:ascii="Arial" w:eastAsia="Calibri" w:hAnsi="Arial" w:cs="Arial"/>
          <w:b/>
          <w:szCs w:val="24"/>
          <w:lang w:val="ro-RO"/>
        </w:rPr>
        <w:t>1</w:t>
      </w:r>
      <w:r w:rsidR="00D85576">
        <w:rPr>
          <w:rFonts w:ascii="Arial" w:eastAsia="Calibri" w:hAnsi="Arial" w:cs="Arial"/>
          <w:b/>
          <w:szCs w:val="24"/>
          <w:lang w:val="ro-RO"/>
        </w:rPr>
        <w:t>4</w:t>
      </w:r>
      <w:r w:rsidR="00DB0701" w:rsidRPr="00F93642">
        <w:rPr>
          <w:rFonts w:ascii="Arial" w:eastAsia="Calibri" w:hAnsi="Arial" w:cs="Arial"/>
          <w:b/>
          <w:szCs w:val="24"/>
          <w:lang w:val="ro-RO"/>
        </w:rPr>
        <w:t>.</w:t>
      </w:r>
      <w:r w:rsidR="00037348" w:rsidRPr="00F93642">
        <w:rPr>
          <w:rFonts w:ascii="Arial" w:eastAsia="Calibri" w:hAnsi="Arial" w:cs="Arial"/>
          <w:b/>
          <w:szCs w:val="24"/>
          <w:lang w:val="ro-RO"/>
        </w:rPr>
        <w:t xml:space="preserve"> </w:t>
      </w:r>
      <w:r w:rsidR="00DB0701" w:rsidRPr="00F93642">
        <w:rPr>
          <w:rFonts w:ascii="Arial" w:eastAsia="Calibri" w:hAnsi="Arial" w:cs="Arial"/>
          <w:b/>
          <w:szCs w:val="24"/>
          <w:lang w:val="ro-RO"/>
        </w:rPr>
        <w:t>Înc</w:t>
      </w:r>
      <w:r>
        <w:rPr>
          <w:rFonts w:ascii="Arial" w:eastAsia="Calibri" w:hAnsi="Arial" w:cs="Arial"/>
          <w:b/>
          <w:szCs w:val="24"/>
          <w:lang w:val="ro-RO"/>
        </w:rPr>
        <w:t>etarea contractului de finanțare</w:t>
      </w:r>
    </w:p>
    <w:p w:rsidR="00D85576" w:rsidRDefault="00DB0701" w:rsidP="00D85576">
      <w:pPr>
        <w:widowControl/>
        <w:tabs>
          <w:tab w:val="left" w:pos="270"/>
        </w:tabs>
        <w:spacing w:before="120" w:after="120" w:line="276" w:lineRule="auto"/>
        <w:ind w:left="-90"/>
        <w:rPr>
          <w:rFonts w:ascii="Arial" w:eastAsia="Calibri" w:hAnsi="Arial" w:cs="Arial"/>
          <w:b/>
          <w:szCs w:val="24"/>
          <w:lang w:val="ro-RO"/>
        </w:rPr>
      </w:pPr>
      <w:r w:rsidRPr="00F93642">
        <w:rPr>
          <w:rFonts w:ascii="Arial" w:eastAsia="Calibri" w:hAnsi="Arial" w:cs="Arial"/>
          <w:szCs w:val="24"/>
          <w:lang w:val="ro-RO"/>
        </w:rPr>
        <w:t xml:space="preserve">Prezentul contract încetează : </w:t>
      </w:r>
    </w:p>
    <w:p w:rsidR="00D85576" w:rsidRDefault="00D85576" w:rsidP="00D85576">
      <w:pPr>
        <w:widowControl/>
        <w:tabs>
          <w:tab w:val="left" w:pos="270"/>
        </w:tabs>
        <w:spacing w:before="120" w:after="120" w:line="276" w:lineRule="auto"/>
        <w:ind w:left="-90"/>
        <w:rPr>
          <w:rFonts w:ascii="Arial" w:hAnsi="Arial" w:cs="Arial"/>
          <w:lang w:eastAsia="ro-RO"/>
        </w:rPr>
      </w:pPr>
      <w:r>
        <w:rPr>
          <w:rFonts w:ascii="Arial" w:eastAsia="Calibri" w:hAnsi="Arial" w:cs="Arial"/>
          <w:b/>
          <w:szCs w:val="24"/>
          <w:lang w:val="ro-RO"/>
        </w:rPr>
        <w:t xml:space="preserve">14.1. </w:t>
      </w:r>
      <w:r>
        <w:rPr>
          <w:rFonts w:ascii="Arial" w:eastAsia="Calibri" w:hAnsi="Arial" w:cs="Arial"/>
          <w:szCs w:val="24"/>
          <w:lang w:val="ro-RO"/>
        </w:rPr>
        <w:t>P</w:t>
      </w:r>
      <w:r w:rsidR="00DB0701" w:rsidRPr="00F93642">
        <w:rPr>
          <w:rFonts w:ascii="Arial" w:eastAsia="Calibri" w:hAnsi="Arial" w:cs="Arial"/>
          <w:szCs w:val="24"/>
          <w:lang w:val="ro-RO"/>
        </w:rPr>
        <w:t>rin acordul de voință al părților</w:t>
      </w:r>
      <w:r w:rsidR="00270ADB">
        <w:rPr>
          <w:rFonts w:ascii="Arial" w:eastAsia="Calibri" w:hAnsi="Arial" w:cs="Arial"/>
          <w:szCs w:val="24"/>
          <w:lang w:val="ro-RO"/>
        </w:rPr>
        <w:t xml:space="preserve">, </w:t>
      </w:r>
      <w:r w:rsidR="00270ADB" w:rsidRPr="00427351">
        <w:rPr>
          <w:rFonts w:ascii="Arial" w:hAnsi="Arial" w:cs="Arial"/>
        </w:rPr>
        <w:t>cu recuperarea integrală/proporțională a ajutorului de minimis acordat, inclusiv dobânzi, dacă este cazul</w:t>
      </w:r>
      <w:r>
        <w:rPr>
          <w:rFonts w:ascii="Arial" w:hAnsi="Arial" w:cs="Arial"/>
          <w:lang w:eastAsia="ro-RO"/>
        </w:rPr>
        <w:t>.</w:t>
      </w:r>
    </w:p>
    <w:p w:rsidR="00D85576" w:rsidRDefault="00D85576" w:rsidP="00D85576">
      <w:pPr>
        <w:widowControl/>
        <w:tabs>
          <w:tab w:val="left" w:pos="270"/>
        </w:tabs>
        <w:spacing w:before="120" w:after="120" w:line="276" w:lineRule="auto"/>
        <w:ind w:left="-90"/>
        <w:rPr>
          <w:rFonts w:ascii="Arial" w:eastAsia="Calibri" w:hAnsi="Arial" w:cs="Arial"/>
          <w:b/>
          <w:szCs w:val="24"/>
          <w:lang w:val="ro-RO"/>
        </w:rPr>
      </w:pPr>
      <w:r>
        <w:rPr>
          <w:rFonts w:ascii="Arial" w:eastAsia="Calibri" w:hAnsi="Arial" w:cs="Arial"/>
          <w:b/>
          <w:szCs w:val="24"/>
          <w:lang w:val="ro-RO"/>
        </w:rPr>
        <w:t xml:space="preserve">14.2. </w:t>
      </w:r>
      <w:r>
        <w:rPr>
          <w:rFonts w:ascii="Arial" w:eastAsia="Calibri" w:hAnsi="Arial" w:cs="Arial"/>
          <w:szCs w:val="24"/>
          <w:lang w:val="ro-RO"/>
        </w:rPr>
        <w:t>L</w:t>
      </w:r>
      <w:r w:rsidR="00DB0701" w:rsidRPr="00427351">
        <w:rPr>
          <w:rFonts w:ascii="Arial" w:eastAsia="Calibri" w:hAnsi="Arial" w:cs="Arial"/>
          <w:szCs w:val="24"/>
          <w:lang w:val="ro-RO"/>
        </w:rPr>
        <w:t xml:space="preserve">a data expirării duratei pentru care a fost încheiat, în cazul în care contractul nu a fost prelungit prin act adițional. </w:t>
      </w:r>
    </w:p>
    <w:p w:rsidR="00D85576" w:rsidRDefault="00D85576" w:rsidP="00D85576">
      <w:pPr>
        <w:widowControl/>
        <w:tabs>
          <w:tab w:val="left" w:pos="270"/>
        </w:tabs>
        <w:spacing w:before="120" w:after="120" w:line="276" w:lineRule="auto"/>
        <w:ind w:left="-90"/>
        <w:rPr>
          <w:rFonts w:ascii="Arial" w:eastAsia="Calibri" w:hAnsi="Arial" w:cs="Arial"/>
          <w:b/>
          <w:szCs w:val="24"/>
          <w:lang w:val="ro-RO"/>
        </w:rPr>
      </w:pPr>
      <w:r>
        <w:rPr>
          <w:rFonts w:ascii="Arial" w:eastAsia="Calibri" w:hAnsi="Arial" w:cs="Arial"/>
          <w:b/>
          <w:szCs w:val="24"/>
          <w:lang w:val="ro-RO"/>
        </w:rPr>
        <w:t>14.</w:t>
      </w:r>
      <w:r w:rsidRPr="00D85576">
        <w:rPr>
          <w:rFonts w:ascii="Arial" w:hAnsi="Arial" w:cs="Arial"/>
          <w:b/>
          <w:lang w:eastAsia="ro-RO"/>
        </w:rPr>
        <w:t>3</w:t>
      </w:r>
      <w:r>
        <w:rPr>
          <w:rFonts w:ascii="Arial" w:hAnsi="Arial" w:cs="Arial"/>
          <w:lang w:eastAsia="ro-RO"/>
        </w:rPr>
        <w:t>. P</w:t>
      </w:r>
      <w:r w:rsidR="00427351" w:rsidRPr="00D85576">
        <w:rPr>
          <w:rFonts w:ascii="Arial" w:hAnsi="Arial" w:cs="Arial"/>
          <w:lang w:eastAsia="ro-RO"/>
        </w:rPr>
        <w:t xml:space="preserve">rin reziliere unilaterală de către </w:t>
      </w:r>
      <w:r w:rsidR="005F1045" w:rsidRPr="00D85576">
        <w:rPr>
          <w:rFonts w:ascii="Arial" w:hAnsi="Arial" w:cs="Arial"/>
          <w:lang w:eastAsia="ro-RO"/>
        </w:rPr>
        <w:t>Furnizor</w:t>
      </w:r>
      <w:r w:rsidR="00427351" w:rsidRPr="00D85576">
        <w:rPr>
          <w:rFonts w:ascii="Arial" w:hAnsi="Arial" w:cs="Arial"/>
          <w:lang w:eastAsia="ro-RO"/>
        </w:rPr>
        <w:t xml:space="preserve"> în cazurile și </w:t>
      </w:r>
      <w:r w:rsidR="00C150F9" w:rsidRPr="00D85576">
        <w:rPr>
          <w:rFonts w:ascii="Arial" w:hAnsi="Arial" w:cs="Arial"/>
          <w:lang w:eastAsia="ro-RO"/>
        </w:rPr>
        <w:t xml:space="preserve">în </w:t>
      </w:r>
      <w:r w:rsidR="00427351" w:rsidRPr="00D85576">
        <w:rPr>
          <w:rFonts w:ascii="Arial" w:hAnsi="Arial" w:cs="Arial"/>
          <w:lang w:eastAsia="ro-RO"/>
        </w:rPr>
        <w:t xml:space="preserve">condițiile prevăzute de prezentul Contract și </w:t>
      </w:r>
      <w:r w:rsidR="00C150F9" w:rsidRPr="00D85576">
        <w:rPr>
          <w:rFonts w:ascii="Arial" w:hAnsi="Arial" w:cs="Arial"/>
          <w:lang w:eastAsia="ro-RO"/>
        </w:rPr>
        <w:t xml:space="preserve">de </w:t>
      </w:r>
      <w:r w:rsidR="00427351" w:rsidRPr="00D85576">
        <w:rPr>
          <w:rFonts w:ascii="Arial" w:hAnsi="Arial" w:cs="Arial"/>
          <w:lang w:eastAsia="ro-RO"/>
        </w:rPr>
        <w:t xml:space="preserve">cadrul legal al </w:t>
      </w:r>
      <w:r w:rsidR="00C150F9" w:rsidRPr="00D85576">
        <w:rPr>
          <w:rFonts w:ascii="Arial" w:hAnsi="Arial" w:cs="Arial"/>
          <w:lang w:eastAsia="ro-RO"/>
        </w:rPr>
        <w:t>ajutorului de minimis</w:t>
      </w:r>
      <w:r>
        <w:rPr>
          <w:rFonts w:ascii="Arial" w:hAnsi="Arial" w:cs="Arial"/>
          <w:lang w:eastAsia="ro-RO"/>
        </w:rPr>
        <w:t>.</w:t>
      </w:r>
    </w:p>
    <w:p w:rsidR="0056163A" w:rsidRDefault="00D85576" w:rsidP="0056163A">
      <w:pPr>
        <w:widowControl/>
        <w:tabs>
          <w:tab w:val="left" w:pos="270"/>
        </w:tabs>
        <w:spacing w:before="120" w:after="120" w:line="276" w:lineRule="auto"/>
        <w:ind w:left="-90"/>
        <w:rPr>
          <w:rFonts w:ascii="Arial" w:eastAsia="Calibri" w:hAnsi="Arial" w:cs="Arial"/>
          <w:b/>
          <w:szCs w:val="24"/>
          <w:lang w:val="ro-RO"/>
        </w:rPr>
      </w:pPr>
      <w:r>
        <w:rPr>
          <w:rFonts w:ascii="Arial" w:eastAsia="Calibri" w:hAnsi="Arial" w:cs="Arial"/>
          <w:b/>
          <w:szCs w:val="24"/>
          <w:lang w:val="ro-RO"/>
        </w:rPr>
        <w:t>14</w:t>
      </w:r>
      <w:r w:rsidRPr="00D85576">
        <w:rPr>
          <w:rFonts w:ascii="Arial" w:hAnsi="Arial" w:cs="Arial"/>
          <w:lang w:eastAsia="ro-RO"/>
        </w:rPr>
        <w:t>.</w:t>
      </w:r>
      <w:r w:rsidRPr="00D85576">
        <w:rPr>
          <w:rFonts w:ascii="Arial" w:hAnsi="Arial" w:cs="Arial"/>
          <w:b/>
          <w:lang w:eastAsia="ro-RO"/>
        </w:rPr>
        <w:t>4</w:t>
      </w:r>
      <w:r>
        <w:rPr>
          <w:rFonts w:ascii="Arial" w:hAnsi="Arial" w:cs="Arial"/>
          <w:lang w:eastAsia="ro-RO"/>
        </w:rPr>
        <w:t>. P</w:t>
      </w:r>
      <w:r w:rsidR="00C150F9" w:rsidRPr="00D85576">
        <w:rPr>
          <w:rFonts w:ascii="Arial" w:hAnsi="Arial" w:cs="Arial"/>
          <w:lang w:eastAsia="ro-RO"/>
        </w:rPr>
        <w:t>rin reziliere de</w:t>
      </w:r>
      <w:r w:rsidR="00427351" w:rsidRPr="00D85576">
        <w:rPr>
          <w:rFonts w:ascii="Arial" w:hAnsi="Arial" w:cs="Arial"/>
          <w:lang w:eastAsia="ro-RO"/>
        </w:rPr>
        <w:t xml:space="preserve"> drept, fără punere în întârziere și fără intervenția instanțelor de judecată, în caz</w:t>
      </w:r>
      <w:r>
        <w:rPr>
          <w:rFonts w:ascii="Arial" w:hAnsi="Arial" w:cs="Arial"/>
          <w:lang w:eastAsia="ro-RO"/>
        </w:rPr>
        <w:t>ul prevăzut la art. 12</w:t>
      </w:r>
      <w:r w:rsidR="00427351" w:rsidRPr="00D85576">
        <w:rPr>
          <w:rFonts w:ascii="Arial" w:hAnsi="Arial" w:cs="Arial"/>
          <w:lang w:eastAsia="ro-RO"/>
        </w:rPr>
        <w:t xml:space="preserve"> d</w:t>
      </w:r>
      <w:r w:rsidR="00C150F9" w:rsidRPr="00D85576">
        <w:rPr>
          <w:rFonts w:ascii="Arial" w:hAnsi="Arial" w:cs="Arial"/>
          <w:lang w:eastAsia="ro-RO"/>
        </w:rPr>
        <w:t>in Contract</w:t>
      </w:r>
      <w:r w:rsidR="00427351" w:rsidRPr="00D85576">
        <w:rPr>
          <w:rFonts w:ascii="Arial" w:hAnsi="Arial" w:cs="Arial"/>
          <w:lang w:eastAsia="ro-RO"/>
        </w:rPr>
        <w:t>.</w:t>
      </w:r>
    </w:p>
    <w:p w:rsidR="00427351" w:rsidRPr="0056163A" w:rsidRDefault="0056163A" w:rsidP="0056163A">
      <w:pPr>
        <w:widowControl/>
        <w:tabs>
          <w:tab w:val="left" w:pos="270"/>
        </w:tabs>
        <w:spacing w:before="120" w:after="120" w:line="276" w:lineRule="auto"/>
        <w:ind w:left="-90"/>
        <w:rPr>
          <w:rFonts w:ascii="Arial" w:eastAsia="Calibri" w:hAnsi="Arial" w:cs="Arial"/>
          <w:b/>
          <w:szCs w:val="24"/>
          <w:lang w:val="ro-RO"/>
        </w:rPr>
      </w:pPr>
      <w:r>
        <w:rPr>
          <w:rFonts w:ascii="Arial" w:eastAsia="Calibri" w:hAnsi="Arial" w:cs="Arial"/>
          <w:b/>
          <w:szCs w:val="24"/>
          <w:lang w:val="ro-RO"/>
        </w:rPr>
        <w:t>14</w:t>
      </w:r>
      <w:r w:rsidRPr="0056163A">
        <w:rPr>
          <w:rFonts w:ascii="Arial" w:eastAsia="Calibri" w:hAnsi="Arial" w:cs="Arial"/>
          <w:szCs w:val="24"/>
          <w:lang w:val="ro-RO"/>
        </w:rPr>
        <w:t>.</w:t>
      </w:r>
      <w:r w:rsidRPr="0056163A">
        <w:rPr>
          <w:rFonts w:ascii="Arial" w:eastAsia="Calibri" w:hAnsi="Arial" w:cs="Arial"/>
          <w:b/>
          <w:szCs w:val="24"/>
          <w:lang w:val="ro-RO"/>
        </w:rPr>
        <w:t>5.</w:t>
      </w:r>
      <w:r>
        <w:rPr>
          <w:rFonts w:ascii="Arial" w:eastAsia="Calibri" w:hAnsi="Arial" w:cs="Arial"/>
          <w:szCs w:val="24"/>
          <w:lang w:val="ro-RO"/>
        </w:rPr>
        <w:t xml:space="preserve"> Î</w:t>
      </w:r>
      <w:r w:rsidR="00427351">
        <w:rPr>
          <w:rFonts w:ascii="Arial" w:eastAsia="Calibri" w:hAnsi="Arial" w:cs="Arial"/>
          <w:szCs w:val="24"/>
          <w:lang w:val="ro-RO"/>
        </w:rPr>
        <w:t>n alte situații prevăzute de legislația incidentă</w:t>
      </w:r>
      <w:r>
        <w:rPr>
          <w:rFonts w:ascii="Arial" w:eastAsia="Calibri" w:hAnsi="Arial" w:cs="Arial"/>
          <w:szCs w:val="24"/>
          <w:lang w:val="ro-RO"/>
        </w:rPr>
        <w:t>.</w:t>
      </w:r>
    </w:p>
    <w:p w:rsidR="00037348" w:rsidRPr="00F93642" w:rsidRDefault="00037348" w:rsidP="000432CF">
      <w:pPr>
        <w:widowControl/>
        <w:spacing w:before="120" w:after="120" w:line="276" w:lineRule="auto"/>
        <w:ind w:left="284"/>
        <w:rPr>
          <w:rFonts w:ascii="Arial" w:eastAsia="Calibri" w:hAnsi="Arial" w:cs="Arial"/>
          <w:szCs w:val="24"/>
          <w:lang w:val="ro-RO"/>
        </w:rPr>
      </w:pPr>
    </w:p>
    <w:p w:rsidR="00AF4C22" w:rsidRDefault="0056163A" w:rsidP="009C08F3">
      <w:pPr>
        <w:widowControl/>
        <w:spacing w:before="120" w:after="120" w:line="276" w:lineRule="auto"/>
        <w:rPr>
          <w:rFonts w:ascii="Arial" w:eastAsia="Calibri" w:hAnsi="Arial" w:cs="Arial"/>
          <w:b/>
          <w:szCs w:val="24"/>
          <w:lang w:val="ro-RO"/>
        </w:rPr>
      </w:pPr>
      <w:r>
        <w:rPr>
          <w:rFonts w:ascii="Arial" w:eastAsia="Calibri" w:hAnsi="Arial" w:cs="Arial"/>
          <w:b/>
          <w:szCs w:val="24"/>
          <w:lang w:val="ro-RO"/>
        </w:rPr>
        <w:t xml:space="preserve">Art. </w:t>
      </w:r>
      <w:r w:rsidR="003217AC" w:rsidRPr="00F93642">
        <w:rPr>
          <w:rFonts w:ascii="Arial" w:eastAsia="Calibri" w:hAnsi="Arial" w:cs="Arial"/>
          <w:b/>
          <w:szCs w:val="24"/>
          <w:lang w:val="ro-RO"/>
        </w:rPr>
        <w:t>1</w:t>
      </w:r>
      <w:r>
        <w:rPr>
          <w:rFonts w:ascii="Arial" w:eastAsia="Calibri" w:hAnsi="Arial" w:cs="Arial"/>
          <w:b/>
          <w:szCs w:val="24"/>
          <w:lang w:val="ro-RO"/>
        </w:rPr>
        <w:t>5</w:t>
      </w:r>
      <w:r w:rsidR="00DB0701" w:rsidRPr="00F93642">
        <w:rPr>
          <w:rFonts w:ascii="Arial" w:eastAsia="Calibri" w:hAnsi="Arial" w:cs="Arial"/>
          <w:b/>
          <w:szCs w:val="24"/>
          <w:lang w:val="ro-RO"/>
        </w:rPr>
        <w:t xml:space="preserve">.  </w:t>
      </w:r>
      <w:r w:rsidR="00C150F9">
        <w:rPr>
          <w:rFonts w:ascii="Arial" w:eastAsia="Calibri" w:hAnsi="Arial" w:cs="Arial"/>
          <w:b/>
          <w:szCs w:val="24"/>
          <w:lang w:val="ro-RO"/>
        </w:rPr>
        <w:t>S</w:t>
      </w:r>
      <w:r w:rsidR="00DB0701" w:rsidRPr="00F93642">
        <w:rPr>
          <w:rFonts w:ascii="Arial" w:eastAsia="Calibri" w:hAnsi="Arial" w:cs="Arial"/>
          <w:b/>
          <w:szCs w:val="24"/>
          <w:lang w:val="ro-RO"/>
        </w:rPr>
        <w:t>oluţionarea litigiilor</w:t>
      </w:r>
    </w:p>
    <w:p w:rsidR="00AF4C22" w:rsidRDefault="00AF4C22" w:rsidP="009C08F3">
      <w:pPr>
        <w:widowControl/>
        <w:spacing w:before="120" w:after="120" w:line="276" w:lineRule="auto"/>
        <w:rPr>
          <w:rFonts w:ascii="Arial" w:eastAsia="Calibri" w:hAnsi="Arial" w:cs="Arial"/>
          <w:b/>
          <w:szCs w:val="24"/>
          <w:lang w:val="ro-RO"/>
        </w:rPr>
      </w:pPr>
      <w:r>
        <w:rPr>
          <w:rFonts w:ascii="Arial" w:eastAsia="Calibri" w:hAnsi="Arial" w:cs="Arial"/>
          <w:b/>
          <w:szCs w:val="24"/>
          <w:lang w:val="ro-RO"/>
        </w:rPr>
        <w:t xml:space="preserve">15.1. </w:t>
      </w:r>
      <w:r w:rsidR="00DB0701" w:rsidRPr="00F93642">
        <w:rPr>
          <w:rFonts w:ascii="Arial" w:eastAsia="Calibri" w:hAnsi="Arial" w:cs="Arial"/>
          <w:szCs w:val="24"/>
          <w:lang w:val="ro-RO"/>
        </w:rPr>
        <w:t>Prezentul contract se interpretează, se execută şi se supune legii române.</w:t>
      </w:r>
    </w:p>
    <w:p w:rsidR="00AF4C22" w:rsidRDefault="00AF4C22" w:rsidP="009C08F3">
      <w:pPr>
        <w:widowControl/>
        <w:spacing w:before="120" w:after="120" w:line="276" w:lineRule="auto"/>
        <w:rPr>
          <w:rFonts w:ascii="Arial" w:eastAsia="Calibri" w:hAnsi="Arial" w:cs="Arial"/>
          <w:b/>
          <w:szCs w:val="24"/>
          <w:lang w:val="ro-RO"/>
        </w:rPr>
      </w:pPr>
      <w:r>
        <w:rPr>
          <w:rFonts w:ascii="Arial" w:eastAsia="Calibri" w:hAnsi="Arial" w:cs="Arial"/>
          <w:b/>
          <w:szCs w:val="24"/>
          <w:lang w:val="ro-RO"/>
        </w:rPr>
        <w:t>15.</w:t>
      </w:r>
      <w:r w:rsidRPr="00AF4C22">
        <w:rPr>
          <w:rFonts w:ascii="Arial" w:eastAsia="Calibri" w:hAnsi="Arial" w:cs="Arial"/>
          <w:b/>
          <w:szCs w:val="24"/>
          <w:lang w:val="ro-RO"/>
        </w:rPr>
        <w:t>2.</w:t>
      </w:r>
      <w:r>
        <w:rPr>
          <w:rFonts w:ascii="Arial" w:eastAsia="Calibri" w:hAnsi="Arial" w:cs="Arial"/>
          <w:szCs w:val="24"/>
          <w:lang w:val="ro-RO"/>
        </w:rPr>
        <w:t xml:space="preserve"> </w:t>
      </w:r>
      <w:r w:rsidR="00C150F9">
        <w:rPr>
          <w:rFonts w:ascii="Arial" w:eastAsia="Calibri" w:hAnsi="Arial" w:cs="Arial"/>
          <w:szCs w:val="24"/>
          <w:lang w:val="ro-RO"/>
        </w:rPr>
        <w:t>În caz de diferend</w:t>
      </w:r>
      <w:r w:rsidR="00DB0701" w:rsidRPr="00F93642">
        <w:rPr>
          <w:rFonts w:ascii="Arial" w:eastAsia="Calibri" w:hAnsi="Arial" w:cs="Arial"/>
          <w:szCs w:val="24"/>
          <w:lang w:val="ro-RO"/>
        </w:rPr>
        <w:t>, părţile</w:t>
      </w:r>
      <w:r w:rsidR="00C150F9">
        <w:rPr>
          <w:rFonts w:ascii="Arial" w:eastAsia="Calibri" w:hAnsi="Arial" w:cs="Arial"/>
          <w:szCs w:val="24"/>
          <w:lang w:val="ro-RO"/>
        </w:rPr>
        <w:t xml:space="preserve"> vor încerca rezolvarea acestuia</w:t>
      </w:r>
      <w:r w:rsidR="00DB0701" w:rsidRPr="00F93642">
        <w:rPr>
          <w:rFonts w:ascii="Arial" w:eastAsia="Calibri" w:hAnsi="Arial" w:cs="Arial"/>
          <w:szCs w:val="24"/>
          <w:lang w:val="ro-RO"/>
        </w:rPr>
        <w:t>, cu prioritate, pe cale amiabilă.</w:t>
      </w:r>
    </w:p>
    <w:p w:rsidR="00DB0701" w:rsidRPr="00AF4C22" w:rsidRDefault="00AF4C22" w:rsidP="009C08F3">
      <w:pPr>
        <w:widowControl/>
        <w:spacing w:before="120" w:after="120" w:line="276" w:lineRule="auto"/>
        <w:rPr>
          <w:rFonts w:ascii="Arial" w:eastAsia="Calibri" w:hAnsi="Arial" w:cs="Arial"/>
          <w:b/>
          <w:szCs w:val="24"/>
          <w:lang w:val="ro-RO"/>
        </w:rPr>
      </w:pPr>
      <w:r>
        <w:rPr>
          <w:rFonts w:ascii="Arial" w:eastAsia="Calibri" w:hAnsi="Arial" w:cs="Arial"/>
          <w:b/>
          <w:szCs w:val="24"/>
          <w:lang w:val="ro-RO"/>
        </w:rPr>
        <w:t>15</w:t>
      </w:r>
      <w:r w:rsidRPr="00AF4C22">
        <w:rPr>
          <w:rFonts w:ascii="Arial" w:eastAsia="Calibri" w:hAnsi="Arial" w:cs="Arial"/>
          <w:b/>
          <w:szCs w:val="24"/>
          <w:lang w:val="ro-RO"/>
        </w:rPr>
        <w:t>.3.</w:t>
      </w:r>
      <w:r>
        <w:rPr>
          <w:rFonts w:ascii="Arial" w:eastAsia="Calibri" w:hAnsi="Arial" w:cs="Arial"/>
          <w:szCs w:val="24"/>
          <w:lang w:val="ro-RO"/>
        </w:rPr>
        <w:t xml:space="preserve"> </w:t>
      </w:r>
      <w:r w:rsidR="00DB0701" w:rsidRPr="00F93642">
        <w:rPr>
          <w:rFonts w:ascii="Arial" w:eastAsia="Calibri" w:hAnsi="Arial" w:cs="Arial"/>
          <w:szCs w:val="24"/>
          <w:lang w:val="ro-RO"/>
        </w:rPr>
        <w:t xml:space="preserve">Litigiile ce nu au putut fi rezolvate pe cale amiabilă vor fi supuse soluţionării instanţei judecătoreşti competente material de la sediul </w:t>
      </w:r>
      <w:r w:rsidR="00C150F9">
        <w:rPr>
          <w:rFonts w:ascii="Arial" w:eastAsia="Calibri" w:hAnsi="Arial" w:cs="Arial"/>
          <w:szCs w:val="24"/>
          <w:lang w:val="ro-RO"/>
        </w:rPr>
        <w:t>F</w:t>
      </w:r>
      <w:r w:rsidR="00EF11F3" w:rsidRPr="00F93642">
        <w:rPr>
          <w:rFonts w:ascii="Arial" w:eastAsia="Calibri" w:hAnsi="Arial" w:cs="Arial"/>
          <w:szCs w:val="24"/>
          <w:lang w:val="ro-RO"/>
        </w:rPr>
        <w:t>urnizorului</w:t>
      </w:r>
      <w:r w:rsidR="00DB0701" w:rsidRPr="00F93642">
        <w:rPr>
          <w:rFonts w:ascii="Arial" w:eastAsia="Calibri" w:hAnsi="Arial" w:cs="Arial"/>
          <w:szCs w:val="24"/>
          <w:lang w:val="ro-RO"/>
        </w:rPr>
        <w:t xml:space="preserve"> ajutorului de minimis.</w:t>
      </w:r>
    </w:p>
    <w:p w:rsidR="00DB0701" w:rsidRPr="00F93642" w:rsidRDefault="00DB0701" w:rsidP="000432CF">
      <w:pPr>
        <w:widowControl/>
        <w:spacing w:before="120" w:after="120" w:line="276" w:lineRule="auto"/>
        <w:ind w:left="284"/>
        <w:rPr>
          <w:rFonts w:ascii="Arial" w:eastAsia="Calibri" w:hAnsi="Arial" w:cs="Arial"/>
          <w:szCs w:val="24"/>
          <w:lang w:val="ro-RO"/>
        </w:rPr>
      </w:pPr>
    </w:p>
    <w:p w:rsidR="00AF4C22" w:rsidRDefault="00AF4C22" w:rsidP="009C08F3">
      <w:pPr>
        <w:widowControl/>
        <w:spacing w:before="120" w:after="120" w:line="276" w:lineRule="auto"/>
        <w:rPr>
          <w:rFonts w:ascii="Arial" w:eastAsia="Calibri" w:hAnsi="Arial" w:cs="Arial"/>
          <w:b/>
          <w:szCs w:val="24"/>
          <w:lang w:val="ro-RO"/>
        </w:rPr>
      </w:pPr>
      <w:r>
        <w:rPr>
          <w:rFonts w:ascii="Arial" w:eastAsia="Calibri" w:hAnsi="Arial" w:cs="Arial"/>
          <w:b/>
          <w:szCs w:val="24"/>
          <w:lang w:val="ro-RO"/>
        </w:rPr>
        <w:t xml:space="preserve">Art. </w:t>
      </w:r>
      <w:r w:rsidR="003217AC" w:rsidRPr="00F93642">
        <w:rPr>
          <w:rFonts w:ascii="Arial" w:eastAsia="Calibri" w:hAnsi="Arial" w:cs="Arial"/>
          <w:b/>
          <w:szCs w:val="24"/>
          <w:lang w:val="ro-RO"/>
        </w:rPr>
        <w:t>1</w:t>
      </w:r>
      <w:r>
        <w:rPr>
          <w:rFonts w:ascii="Arial" w:eastAsia="Calibri" w:hAnsi="Arial" w:cs="Arial"/>
          <w:b/>
          <w:szCs w:val="24"/>
          <w:lang w:val="ro-RO"/>
        </w:rPr>
        <w:t>6</w:t>
      </w:r>
      <w:r w:rsidR="00DB0701" w:rsidRPr="00F93642">
        <w:rPr>
          <w:rFonts w:ascii="Arial" w:eastAsia="Calibri" w:hAnsi="Arial" w:cs="Arial"/>
          <w:b/>
          <w:szCs w:val="24"/>
          <w:lang w:val="ro-RO"/>
        </w:rPr>
        <w:t>. Confidenţialitatea</w:t>
      </w:r>
    </w:p>
    <w:p w:rsidR="00AF4C22" w:rsidRPr="00AF4C22" w:rsidRDefault="00AF4C22" w:rsidP="009C08F3">
      <w:pPr>
        <w:widowControl/>
        <w:spacing w:before="120" w:after="120" w:line="276" w:lineRule="auto"/>
        <w:rPr>
          <w:rFonts w:ascii="Arial" w:eastAsia="Calibri" w:hAnsi="Arial" w:cs="Arial"/>
          <w:b/>
          <w:szCs w:val="24"/>
          <w:lang w:val="ro-RO"/>
        </w:rPr>
      </w:pPr>
      <w:r w:rsidRPr="00AF4C22">
        <w:rPr>
          <w:rFonts w:ascii="Arial" w:eastAsia="Calibri" w:hAnsi="Arial" w:cs="Arial"/>
          <w:b/>
          <w:szCs w:val="24"/>
          <w:lang w:val="ro-RO"/>
        </w:rPr>
        <w:t>16.1.</w:t>
      </w:r>
      <w:r>
        <w:rPr>
          <w:rFonts w:ascii="Arial" w:eastAsia="Calibri" w:hAnsi="Arial" w:cs="Arial"/>
          <w:szCs w:val="24"/>
          <w:lang w:val="ro-RO"/>
        </w:rPr>
        <w:t xml:space="preserve"> </w:t>
      </w:r>
      <w:r w:rsidR="00DB0701" w:rsidRPr="00F93642">
        <w:rPr>
          <w:rFonts w:ascii="Arial" w:eastAsia="Calibri" w:hAnsi="Arial" w:cs="Arial"/>
          <w:szCs w:val="24"/>
          <w:lang w:val="ro-RO"/>
        </w:rPr>
        <w:t>Informaţii confidenţiale vor fi considerate datele şi informaţiile cărora părţile le-au acordat acest caracter prin precizarea făcută sau înscrisă pe documentele transmise, cu excepţia celor</w:t>
      </w:r>
      <w:r w:rsidR="00C150F9">
        <w:rPr>
          <w:rFonts w:ascii="Arial" w:eastAsia="Calibri" w:hAnsi="Arial" w:cs="Arial"/>
          <w:szCs w:val="24"/>
          <w:lang w:val="ro-RO"/>
        </w:rPr>
        <w:t xml:space="preserve"> care, conform legii</w:t>
      </w:r>
      <w:r w:rsidR="00DB0701" w:rsidRPr="00F93642">
        <w:rPr>
          <w:rFonts w:ascii="Arial" w:eastAsia="Calibri" w:hAnsi="Arial" w:cs="Arial"/>
          <w:szCs w:val="24"/>
          <w:lang w:val="ro-RO"/>
        </w:rPr>
        <w:t>, fac obiectul publicităţii, consemnării, înregistrării în registre sau evidenţe publice.</w:t>
      </w:r>
    </w:p>
    <w:p w:rsidR="00DB0701" w:rsidRPr="00F93642" w:rsidRDefault="00AF4C22" w:rsidP="009C08F3">
      <w:pPr>
        <w:widowControl/>
        <w:spacing w:before="120" w:after="120" w:line="276" w:lineRule="auto"/>
        <w:rPr>
          <w:rFonts w:ascii="Arial" w:eastAsia="Calibri" w:hAnsi="Arial" w:cs="Arial"/>
          <w:szCs w:val="24"/>
          <w:lang w:val="ro-RO"/>
        </w:rPr>
      </w:pPr>
      <w:r w:rsidRPr="00AF4C22">
        <w:rPr>
          <w:rFonts w:ascii="Arial" w:eastAsia="Calibri" w:hAnsi="Arial" w:cs="Arial"/>
          <w:b/>
          <w:szCs w:val="24"/>
          <w:lang w:val="ro-RO"/>
        </w:rPr>
        <w:lastRenderedPageBreak/>
        <w:t>16.2</w:t>
      </w:r>
      <w:r>
        <w:rPr>
          <w:rFonts w:ascii="Arial" w:eastAsia="Calibri" w:hAnsi="Arial" w:cs="Arial"/>
          <w:szCs w:val="24"/>
          <w:lang w:val="ro-RO"/>
        </w:rPr>
        <w:t xml:space="preserve">. </w:t>
      </w:r>
      <w:r w:rsidR="00DB0701" w:rsidRPr="00F93642">
        <w:rPr>
          <w:rFonts w:ascii="Arial" w:eastAsia="Calibri" w:hAnsi="Arial" w:cs="Arial"/>
          <w:szCs w:val="24"/>
          <w:lang w:val="ro-RO"/>
        </w:rPr>
        <w:t>Părţile se obligă să nu transmită terţilor date, informaţii în legătură cu executarea prezentului contract, cu excepţia organismelor guvernamentale cu atribuţii în administrarea, gestionarea, controlul fondurilor şi/sau ajutoarelor nerambursabile.</w:t>
      </w:r>
    </w:p>
    <w:p w:rsidR="00AF4C22" w:rsidRDefault="00AF4C22" w:rsidP="009C08F3">
      <w:pPr>
        <w:widowControl/>
        <w:spacing w:before="120" w:after="120" w:line="276" w:lineRule="auto"/>
        <w:rPr>
          <w:rFonts w:ascii="Arial" w:eastAsia="Calibri" w:hAnsi="Arial" w:cs="Arial"/>
          <w:szCs w:val="24"/>
          <w:lang w:val="ro-RO"/>
        </w:rPr>
      </w:pPr>
      <w:r w:rsidRPr="00AF4C22">
        <w:rPr>
          <w:rFonts w:ascii="Arial" w:eastAsia="Calibri" w:hAnsi="Arial" w:cs="Arial"/>
          <w:b/>
          <w:szCs w:val="24"/>
          <w:lang w:val="ro-RO"/>
        </w:rPr>
        <w:t>16.3.</w:t>
      </w:r>
      <w:r>
        <w:rPr>
          <w:rFonts w:ascii="Arial" w:eastAsia="Calibri" w:hAnsi="Arial" w:cs="Arial"/>
          <w:szCs w:val="24"/>
          <w:lang w:val="ro-RO"/>
        </w:rPr>
        <w:t xml:space="preserve"> </w:t>
      </w:r>
      <w:r w:rsidR="00DB0701" w:rsidRPr="00F93642">
        <w:rPr>
          <w:rFonts w:ascii="Arial" w:eastAsia="Calibri" w:hAnsi="Arial" w:cs="Arial"/>
          <w:szCs w:val="24"/>
          <w:lang w:val="ro-RO"/>
        </w:rPr>
        <w:t>Încălcarea obligaţiei de confidenţialitate obligă partea responsabilă la repararea prejudiciului cauzat.</w:t>
      </w:r>
    </w:p>
    <w:p w:rsidR="00AF4C22" w:rsidRDefault="00AF4C22" w:rsidP="009C08F3">
      <w:pPr>
        <w:widowControl/>
        <w:spacing w:before="120" w:after="120" w:line="276" w:lineRule="auto"/>
        <w:rPr>
          <w:rFonts w:ascii="Arial" w:eastAsia="Calibri" w:hAnsi="Arial" w:cs="Arial"/>
          <w:szCs w:val="24"/>
          <w:lang w:val="ro-RO"/>
        </w:rPr>
      </w:pPr>
      <w:r w:rsidRPr="00AF4C22">
        <w:rPr>
          <w:rFonts w:ascii="Arial" w:eastAsia="Calibri" w:hAnsi="Arial" w:cs="Arial"/>
          <w:b/>
          <w:szCs w:val="24"/>
          <w:lang w:val="ro-RO"/>
        </w:rPr>
        <w:t>16.4.</w:t>
      </w:r>
      <w:r>
        <w:rPr>
          <w:rFonts w:ascii="Arial" w:eastAsia="Calibri" w:hAnsi="Arial" w:cs="Arial"/>
          <w:szCs w:val="24"/>
          <w:lang w:val="ro-RO"/>
        </w:rPr>
        <w:t xml:space="preserve"> </w:t>
      </w:r>
      <w:r w:rsidR="00DB0701" w:rsidRPr="00F93642">
        <w:rPr>
          <w:rFonts w:ascii="Arial" w:eastAsia="Calibri" w:hAnsi="Arial" w:cs="Arial"/>
          <w:szCs w:val="24"/>
          <w:lang w:val="ro-RO"/>
        </w:rPr>
        <w:t>Nu sunt confidenţiale documentele, materialele, informaţiile folosite în scopuri publicitare în vederea promovării şi informării, aşa cum acestea au fost definite anterior.</w:t>
      </w:r>
    </w:p>
    <w:p w:rsidR="00DB0701" w:rsidRPr="00F93642" w:rsidRDefault="00AF4C22" w:rsidP="009C08F3">
      <w:pPr>
        <w:widowControl/>
        <w:spacing w:before="120" w:after="120" w:line="276" w:lineRule="auto"/>
        <w:rPr>
          <w:rFonts w:ascii="Arial" w:eastAsia="Calibri" w:hAnsi="Arial" w:cs="Arial"/>
          <w:szCs w:val="24"/>
          <w:lang w:val="ro-RO"/>
        </w:rPr>
      </w:pPr>
      <w:r w:rsidRPr="00AF4C22">
        <w:rPr>
          <w:rFonts w:ascii="Arial" w:eastAsia="Calibri" w:hAnsi="Arial" w:cs="Arial"/>
          <w:b/>
          <w:szCs w:val="24"/>
          <w:lang w:val="ro-RO"/>
        </w:rPr>
        <w:t>16.5.</w:t>
      </w:r>
      <w:r>
        <w:rPr>
          <w:rFonts w:ascii="Arial" w:eastAsia="Calibri" w:hAnsi="Arial" w:cs="Arial"/>
          <w:szCs w:val="24"/>
          <w:lang w:val="ro-RO"/>
        </w:rPr>
        <w:t xml:space="preserve"> </w:t>
      </w:r>
      <w:r w:rsidR="00DB0701" w:rsidRPr="00F93642">
        <w:rPr>
          <w:rFonts w:ascii="Arial" w:eastAsia="Calibri" w:hAnsi="Arial" w:cs="Arial"/>
          <w:szCs w:val="24"/>
          <w:lang w:val="ro-RO"/>
        </w:rPr>
        <w:t>Părţile nu vor putea fi făcute răspunzătoare pentru dezvăluirea de informaţii confidenţiale dacă s-a obţinut acordul scris al celeilalte părţi, sau dacă partea în cauză a dat curs unor dispoziţii legale de dezvăluire a informaţiilor.</w:t>
      </w:r>
    </w:p>
    <w:p w:rsidR="00A217D0" w:rsidRPr="00F93642" w:rsidRDefault="00A217D0" w:rsidP="000432CF">
      <w:pPr>
        <w:widowControl/>
        <w:spacing w:before="120" w:after="120" w:line="276" w:lineRule="auto"/>
        <w:contextualSpacing/>
        <w:rPr>
          <w:rFonts w:ascii="Arial" w:eastAsia="Calibri" w:hAnsi="Arial" w:cs="Arial"/>
          <w:b/>
          <w:szCs w:val="24"/>
          <w:lang w:val="ro-RO"/>
        </w:rPr>
      </w:pPr>
    </w:p>
    <w:p w:rsidR="00AF4C22" w:rsidRDefault="00AF4C22" w:rsidP="009C08F3">
      <w:pPr>
        <w:widowControl/>
        <w:spacing w:before="120" w:after="120" w:line="276" w:lineRule="auto"/>
        <w:contextualSpacing/>
        <w:rPr>
          <w:rFonts w:ascii="Arial" w:eastAsia="Calibri" w:hAnsi="Arial" w:cs="Arial"/>
          <w:b/>
          <w:szCs w:val="24"/>
          <w:lang w:val="ro-RO"/>
        </w:rPr>
      </w:pPr>
      <w:r>
        <w:rPr>
          <w:rFonts w:ascii="Arial" w:eastAsia="Calibri" w:hAnsi="Arial" w:cs="Arial"/>
          <w:b/>
          <w:szCs w:val="24"/>
          <w:lang w:val="ro-RO"/>
        </w:rPr>
        <w:t xml:space="preserve">Art. </w:t>
      </w:r>
      <w:r w:rsidR="0066487E" w:rsidRPr="00F93642">
        <w:rPr>
          <w:rFonts w:ascii="Arial" w:eastAsia="Calibri" w:hAnsi="Arial" w:cs="Arial"/>
          <w:b/>
          <w:szCs w:val="24"/>
          <w:lang w:val="ro-RO"/>
        </w:rPr>
        <w:t>1</w:t>
      </w:r>
      <w:r>
        <w:rPr>
          <w:rFonts w:ascii="Arial" w:eastAsia="Calibri" w:hAnsi="Arial" w:cs="Arial"/>
          <w:b/>
          <w:szCs w:val="24"/>
          <w:lang w:val="ro-RO"/>
        </w:rPr>
        <w:t>7</w:t>
      </w:r>
      <w:r w:rsidR="0066487E" w:rsidRPr="00F93642">
        <w:rPr>
          <w:rFonts w:ascii="Arial" w:eastAsia="Calibri" w:hAnsi="Arial" w:cs="Arial"/>
          <w:b/>
          <w:szCs w:val="24"/>
          <w:lang w:val="ro-RO"/>
        </w:rPr>
        <w:t xml:space="preserve">. Clauze finale </w:t>
      </w:r>
    </w:p>
    <w:p w:rsidR="00AF4C22" w:rsidRDefault="00AF4C22" w:rsidP="009C08F3">
      <w:pPr>
        <w:widowControl/>
        <w:spacing w:before="120" w:after="120" w:line="276" w:lineRule="auto"/>
        <w:contextualSpacing/>
        <w:rPr>
          <w:rFonts w:ascii="Arial" w:eastAsia="Calibri" w:hAnsi="Arial" w:cs="Arial"/>
          <w:b/>
          <w:szCs w:val="24"/>
          <w:lang w:val="ro-RO"/>
        </w:rPr>
      </w:pPr>
      <w:r>
        <w:rPr>
          <w:rFonts w:ascii="Arial" w:eastAsia="Calibri" w:hAnsi="Arial" w:cs="Arial"/>
          <w:b/>
          <w:szCs w:val="24"/>
          <w:lang w:val="ro-RO"/>
        </w:rPr>
        <w:t xml:space="preserve">17.1. </w:t>
      </w:r>
      <w:r w:rsidR="00F80F65" w:rsidRPr="00F80F65">
        <w:rPr>
          <w:rFonts w:ascii="Arial" w:eastAsia="Calibri" w:hAnsi="Arial" w:cs="Arial"/>
          <w:szCs w:val="24"/>
          <w:lang w:val="ro-RO"/>
        </w:rPr>
        <w:t>Valoarea maximă totală a ajutoarelor de minimis de care a beneficiat întreprinderea unică pe o perioadă de 3 ani consecutivi (2 ani fiscali precedenți şi anul fiscal în curs), cumulată cu valoarea alocării financiare acordate în conformitate</w:t>
      </w:r>
      <w:r w:rsidR="00B1734D">
        <w:rPr>
          <w:rFonts w:ascii="Arial" w:eastAsia="Calibri" w:hAnsi="Arial" w:cs="Arial"/>
          <w:szCs w:val="24"/>
          <w:lang w:val="ro-RO"/>
        </w:rPr>
        <w:t xml:space="preserve"> cu prevederile prezentului contract</w:t>
      </w:r>
      <w:r w:rsidR="00F80F65" w:rsidRPr="00F80F65">
        <w:rPr>
          <w:rFonts w:ascii="Arial" w:eastAsia="Calibri" w:hAnsi="Arial" w:cs="Arial"/>
          <w:szCs w:val="24"/>
          <w:lang w:val="ro-RO"/>
        </w:rPr>
        <w:t>, nu va depăşi echivalentul în lei a 200.000 Euro. Aceste plafoane se aplică indiferent de forma ajutorului de minimis sau de obiectivul urmărit şi indiferent dacă ajutorul este finanţat din surse naționale sau comunitare.</w:t>
      </w:r>
    </w:p>
    <w:p w:rsidR="00AF4C22" w:rsidRDefault="00AF4C22" w:rsidP="009C08F3">
      <w:pPr>
        <w:widowControl/>
        <w:spacing w:before="120" w:after="120" w:line="276" w:lineRule="auto"/>
        <w:contextualSpacing/>
        <w:rPr>
          <w:rFonts w:ascii="Arial" w:eastAsia="Calibri" w:hAnsi="Arial" w:cs="Arial"/>
          <w:b/>
          <w:szCs w:val="24"/>
          <w:lang w:val="ro-RO"/>
        </w:rPr>
      </w:pPr>
      <w:r>
        <w:rPr>
          <w:rFonts w:ascii="Arial" w:eastAsia="Calibri" w:hAnsi="Arial" w:cs="Arial"/>
          <w:b/>
          <w:szCs w:val="24"/>
          <w:lang w:val="ro-RO"/>
        </w:rPr>
        <w:t>17.</w:t>
      </w:r>
      <w:r>
        <w:rPr>
          <w:rFonts w:ascii="Arial" w:eastAsia="Calibri" w:hAnsi="Arial" w:cs="Arial"/>
          <w:szCs w:val="24"/>
          <w:lang w:val="ro-RO"/>
        </w:rPr>
        <w:t xml:space="preserve">2. </w:t>
      </w:r>
      <w:r w:rsidR="00AE10C5" w:rsidRPr="00F93642">
        <w:rPr>
          <w:rFonts w:ascii="Arial" w:eastAsia="Calibri" w:hAnsi="Arial" w:cs="Arial"/>
          <w:szCs w:val="24"/>
          <w:lang w:val="ro-RO"/>
        </w:rPr>
        <w:t xml:space="preserve">Orice comunicare între părți, referitoare la îndeplinirea </w:t>
      </w:r>
      <w:r w:rsidR="00DC67EF" w:rsidRPr="00F93642">
        <w:rPr>
          <w:rFonts w:ascii="Arial" w:eastAsia="Calibri" w:hAnsi="Arial" w:cs="Arial"/>
          <w:szCs w:val="24"/>
          <w:lang w:val="ro-RO"/>
        </w:rPr>
        <w:t>prezentului contract</w:t>
      </w:r>
      <w:r w:rsidR="00AE10C5" w:rsidRPr="00F93642">
        <w:rPr>
          <w:rFonts w:ascii="Arial" w:eastAsia="Calibri" w:hAnsi="Arial" w:cs="Arial"/>
          <w:szCs w:val="24"/>
          <w:lang w:val="ro-RO"/>
        </w:rPr>
        <w:t xml:space="preserve">, trebuie să fie transmisă în scris. Orice document scris trebuie înregistrat atât în momentul transmiterii, cât și în momentul primirii. </w:t>
      </w:r>
    </w:p>
    <w:p w:rsidR="00AE10C5" w:rsidRPr="00AF4C22" w:rsidRDefault="00AF4C22" w:rsidP="009C08F3">
      <w:pPr>
        <w:widowControl/>
        <w:spacing w:before="120" w:after="120" w:line="276" w:lineRule="auto"/>
        <w:contextualSpacing/>
        <w:rPr>
          <w:rFonts w:ascii="Arial" w:eastAsia="Calibri" w:hAnsi="Arial" w:cs="Arial"/>
          <w:b/>
          <w:szCs w:val="24"/>
          <w:lang w:val="ro-RO"/>
        </w:rPr>
      </w:pPr>
      <w:r>
        <w:rPr>
          <w:rFonts w:ascii="Arial" w:eastAsia="Calibri" w:hAnsi="Arial" w:cs="Arial"/>
          <w:b/>
          <w:szCs w:val="24"/>
          <w:lang w:val="ro-RO"/>
        </w:rPr>
        <w:t>17.</w:t>
      </w:r>
      <w:r>
        <w:rPr>
          <w:rFonts w:ascii="Arial" w:eastAsia="Calibri" w:hAnsi="Arial" w:cs="Arial"/>
          <w:szCs w:val="24"/>
          <w:lang w:val="ro-RO"/>
        </w:rPr>
        <w:t xml:space="preserve">3. </w:t>
      </w:r>
      <w:r w:rsidR="008B19DD" w:rsidRPr="00F93642">
        <w:rPr>
          <w:rFonts w:ascii="Arial" w:eastAsia="Calibri" w:hAnsi="Arial" w:cs="Arial"/>
          <w:szCs w:val="24"/>
          <w:lang w:val="ro-RO"/>
        </w:rPr>
        <w:t>Prezentul</w:t>
      </w:r>
      <w:r w:rsidR="00AE10C5" w:rsidRPr="00F93642">
        <w:rPr>
          <w:rFonts w:ascii="Arial" w:eastAsia="Calibri" w:hAnsi="Arial" w:cs="Arial"/>
          <w:szCs w:val="24"/>
          <w:lang w:val="ro-RO"/>
        </w:rPr>
        <w:t xml:space="preserve"> </w:t>
      </w:r>
      <w:r w:rsidR="008B19DD" w:rsidRPr="00F93642">
        <w:rPr>
          <w:rFonts w:ascii="Arial" w:eastAsia="Calibri" w:hAnsi="Arial" w:cs="Arial"/>
          <w:szCs w:val="24"/>
          <w:lang w:val="ro-RO"/>
        </w:rPr>
        <w:t>contract</w:t>
      </w:r>
      <w:r w:rsidR="00AE10C5" w:rsidRPr="00F93642">
        <w:rPr>
          <w:rFonts w:ascii="Arial" w:eastAsia="Calibri" w:hAnsi="Arial" w:cs="Arial"/>
          <w:szCs w:val="24"/>
          <w:lang w:val="ro-RO"/>
        </w:rPr>
        <w:t xml:space="preserve"> se completează cu prevederile normelor legale in vigoare. </w:t>
      </w:r>
    </w:p>
    <w:p w:rsidR="00AF4C22" w:rsidRDefault="00AF4C22" w:rsidP="00AF4C22">
      <w:pPr>
        <w:spacing w:before="120" w:after="120"/>
        <w:rPr>
          <w:rFonts w:ascii="Arial" w:eastAsia="Calibri" w:hAnsi="Arial" w:cs="Arial"/>
          <w:szCs w:val="24"/>
          <w:lang w:val="ro-RO"/>
        </w:rPr>
      </w:pPr>
    </w:p>
    <w:p w:rsidR="00AE10C5" w:rsidRDefault="008B19DD" w:rsidP="009C08F3">
      <w:pPr>
        <w:spacing w:before="120" w:after="120"/>
        <w:rPr>
          <w:rFonts w:ascii="Arial" w:eastAsia="Calibri" w:hAnsi="Arial" w:cs="Arial"/>
          <w:szCs w:val="24"/>
          <w:lang w:val="ro-RO"/>
        </w:rPr>
      </w:pPr>
      <w:r w:rsidRPr="00F93642">
        <w:rPr>
          <w:rFonts w:ascii="Arial" w:eastAsia="Calibri" w:hAnsi="Arial" w:cs="Arial"/>
          <w:szCs w:val="24"/>
          <w:lang w:val="ro-RO"/>
        </w:rPr>
        <w:t>Prezentul</w:t>
      </w:r>
      <w:r w:rsidR="00AE10C5" w:rsidRPr="00F93642">
        <w:rPr>
          <w:rFonts w:ascii="Arial" w:eastAsia="Calibri" w:hAnsi="Arial" w:cs="Arial"/>
          <w:szCs w:val="24"/>
          <w:lang w:val="ro-RO"/>
        </w:rPr>
        <w:t xml:space="preserve"> </w:t>
      </w:r>
      <w:r w:rsidRPr="00F93642">
        <w:rPr>
          <w:rFonts w:ascii="Arial" w:eastAsia="Calibri" w:hAnsi="Arial" w:cs="Arial"/>
          <w:szCs w:val="24"/>
          <w:lang w:val="ro-RO"/>
        </w:rPr>
        <w:t>contract</w:t>
      </w:r>
      <w:r w:rsidR="00DC0750" w:rsidRPr="00F93642">
        <w:rPr>
          <w:rFonts w:ascii="Arial" w:eastAsia="Calibri" w:hAnsi="Arial" w:cs="Arial"/>
          <w:szCs w:val="24"/>
          <w:lang w:val="ro-RO"/>
        </w:rPr>
        <w:t xml:space="preserve"> s-a încheiat astăzi,………………..</w:t>
      </w:r>
      <w:r w:rsidR="00AE10C5" w:rsidRPr="00F93642">
        <w:rPr>
          <w:rFonts w:ascii="Arial" w:eastAsia="Calibri" w:hAnsi="Arial" w:cs="Arial"/>
          <w:szCs w:val="24"/>
          <w:lang w:val="ro-RO"/>
        </w:rPr>
        <w:t>, in doua exemplare originale, cate unul pentru fiecare parte semnatar</w:t>
      </w:r>
      <w:r w:rsidR="00E93434" w:rsidRPr="00F93642">
        <w:rPr>
          <w:rFonts w:ascii="Arial" w:eastAsia="Calibri" w:hAnsi="Arial" w:cs="Arial"/>
          <w:szCs w:val="24"/>
          <w:lang w:val="ro-RO"/>
        </w:rPr>
        <w:t>ă</w:t>
      </w:r>
      <w:r w:rsidR="00AE10C5" w:rsidRPr="00F93642">
        <w:rPr>
          <w:rFonts w:ascii="Arial" w:eastAsia="Calibri" w:hAnsi="Arial" w:cs="Arial"/>
          <w:szCs w:val="24"/>
          <w:lang w:val="ro-RO"/>
        </w:rPr>
        <w:t xml:space="preserve">. </w:t>
      </w:r>
    </w:p>
    <w:p w:rsidR="009C08F3" w:rsidRDefault="009C08F3" w:rsidP="009C08F3">
      <w:pPr>
        <w:spacing w:before="120" w:after="120"/>
        <w:rPr>
          <w:rFonts w:ascii="Arial" w:eastAsia="Calibri" w:hAnsi="Arial" w:cs="Arial"/>
          <w:szCs w:val="24"/>
          <w:lang w:val="ro-RO"/>
        </w:rPr>
      </w:pPr>
    </w:p>
    <w:p w:rsidR="009C08F3" w:rsidRPr="009C08F3" w:rsidRDefault="009C08F3" w:rsidP="009C08F3">
      <w:pPr>
        <w:spacing w:before="120" w:after="120"/>
        <w:jc w:val="left"/>
        <w:rPr>
          <w:rFonts w:ascii="Arial" w:eastAsia="Calibri" w:hAnsi="Arial" w:cs="Arial"/>
          <w:b/>
          <w:szCs w:val="24"/>
          <w:lang w:val="ro-RO"/>
        </w:rPr>
      </w:pPr>
      <w:r>
        <w:rPr>
          <w:rFonts w:ascii="Arial" w:eastAsia="Calibri" w:hAnsi="Arial" w:cs="Arial"/>
          <w:szCs w:val="24"/>
          <w:lang w:val="ro-RO"/>
        </w:rPr>
        <w:tab/>
      </w:r>
      <w:r w:rsidRPr="009C08F3">
        <w:rPr>
          <w:rFonts w:ascii="Arial" w:eastAsia="Calibri" w:hAnsi="Arial" w:cs="Arial"/>
          <w:b/>
          <w:szCs w:val="24"/>
          <w:lang w:val="ro-RO"/>
        </w:rPr>
        <w:t xml:space="preserve">  Furnizor</w:t>
      </w:r>
      <w:r>
        <w:rPr>
          <w:rFonts w:ascii="Arial" w:eastAsia="Calibri" w:hAnsi="Arial" w:cs="Arial"/>
          <w:b/>
          <w:szCs w:val="24"/>
          <w:lang w:val="ro-RO"/>
        </w:rPr>
        <w:t xml:space="preserve">                                                                                   Beneficiar</w:t>
      </w:r>
    </w:p>
    <w:p w:rsidR="009C08F3" w:rsidRDefault="009C08F3" w:rsidP="009C08F3">
      <w:pPr>
        <w:spacing w:before="120" w:after="120"/>
        <w:rPr>
          <w:rFonts w:ascii="Arial" w:eastAsia="Calibri" w:hAnsi="Arial" w:cs="Arial"/>
          <w:b/>
          <w:szCs w:val="24"/>
          <w:lang w:val="ro-RO"/>
        </w:rPr>
      </w:pPr>
      <w:r w:rsidRPr="009C08F3">
        <w:rPr>
          <w:rFonts w:ascii="Arial" w:eastAsia="Calibri" w:hAnsi="Arial" w:cs="Arial"/>
          <w:b/>
          <w:szCs w:val="24"/>
          <w:lang w:val="ro-RO"/>
        </w:rPr>
        <w:t>MINISTERUL  CULTURII</w:t>
      </w:r>
      <w:r>
        <w:rPr>
          <w:rFonts w:ascii="Arial" w:eastAsia="Calibri" w:hAnsi="Arial" w:cs="Arial"/>
          <w:b/>
          <w:szCs w:val="24"/>
          <w:lang w:val="ro-RO"/>
        </w:rPr>
        <w:t xml:space="preserve">                                                    .........................................</w:t>
      </w:r>
    </w:p>
    <w:p w:rsidR="009C08F3" w:rsidRPr="009C08F3" w:rsidRDefault="009C08F3" w:rsidP="009C08F3">
      <w:pPr>
        <w:spacing w:before="120" w:after="120"/>
        <w:jc w:val="right"/>
        <w:rPr>
          <w:rFonts w:ascii="Arial" w:eastAsia="Calibri" w:hAnsi="Arial" w:cs="Arial"/>
          <w:b/>
          <w:szCs w:val="24"/>
          <w:lang w:val="ro-RO"/>
        </w:rPr>
      </w:pPr>
      <w:r>
        <w:rPr>
          <w:rFonts w:ascii="Arial" w:eastAsia="Calibri" w:hAnsi="Arial" w:cs="Arial"/>
          <w:b/>
          <w:szCs w:val="24"/>
          <w:lang w:val="ro-RO"/>
        </w:rPr>
        <w:t>Președinte/Director General</w:t>
      </w:r>
    </w:p>
    <w:p w:rsidR="009C08F3" w:rsidRDefault="009C08F3" w:rsidP="009C08F3">
      <w:pPr>
        <w:spacing w:before="120" w:after="120"/>
        <w:rPr>
          <w:rFonts w:ascii="Arial" w:eastAsia="Calibri" w:hAnsi="Arial" w:cs="Arial"/>
          <w:szCs w:val="24"/>
          <w:lang w:val="ro-RO"/>
        </w:rPr>
      </w:pPr>
    </w:p>
    <w:p w:rsidR="009C08F3" w:rsidRDefault="009C08F3" w:rsidP="009C08F3">
      <w:pPr>
        <w:spacing w:before="120" w:after="120"/>
        <w:rPr>
          <w:rFonts w:ascii="Arial" w:eastAsia="Calibri" w:hAnsi="Arial" w:cs="Arial"/>
          <w:szCs w:val="24"/>
          <w:lang w:val="ro-RO"/>
        </w:rPr>
      </w:pPr>
      <w:r>
        <w:rPr>
          <w:rFonts w:ascii="Arial" w:eastAsia="Calibri" w:hAnsi="Arial" w:cs="Arial"/>
          <w:szCs w:val="24"/>
          <w:lang w:val="ro-RO"/>
        </w:rPr>
        <w:t>.......................................                                                     ....................................................</w:t>
      </w:r>
    </w:p>
    <w:p w:rsidR="009C08F3" w:rsidRPr="009C08F3" w:rsidRDefault="009C08F3" w:rsidP="009C08F3">
      <w:pPr>
        <w:spacing w:before="120" w:after="120"/>
        <w:rPr>
          <w:rFonts w:ascii="Arial" w:eastAsia="Calibri" w:hAnsi="Arial" w:cs="Arial"/>
          <w:b/>
          <w:szCs w:val="24"/>
          <w:lang w:val="ro-RO"/>
        </w:rPr>
      </w:pPr>
      <w:r w:rsidRPr="009C08F3">
        <w:rPr>
          <w:rFonts w:ascii="Arial" w:eastAsia="Calibri" w:hAnsi="Arial" w:cs="Arial"/>
          <w:b/>
          <w:szCs w:val="24"/>
          <w:lang w:val="ro-RO"/>
        </w:rPr>
        <w:t>Ministrul Culturii</w:t>
      </w:r>
    </w:p>
    <w:p w:rsidR="009C08F3" w:rsidRDefault="009C08F3" w:rsidP="009C08F3">
      <w:pPr>
        <w:spacing w:before="120" w:after="120"/>
        <w:rPr>
          <w:rFonts w:ascii="Arial" w:eastAsia="Calibri" w:hAnsi="Arial" w:cs="Arial"/>
          <w:szCs w:val="24"/>
          <w:lang w:val="ro-RO"/>
        </w:rPr>
      </w:pPr>
    </w:p>
    <w:p w:rsidR="009C08F3" w:rsidRDefault="009C08F3" w:rsidP="009C08F3">
      <w:pPr>
        <w:spacing w:before="120" w:after="120"/>
        <w:rPr>
          <w:rFonts w:ascii="Arial" w:eastAsia="Calibri" w:hAnsi="Arial" w:cs="Arial"/>
          <w:szCs w:val="24"/>
          <w:lang w:val="ro-RO"/>
        </w:rPr>
      </w:pPr>
      <w:r>
        <w:rPr>
          <w:rFonts w:ascii="Arial" w:eastAsia="Calibri" w:hAnsi="Arial" w:cs="Arial"/>
          <w:szCs w:val="24"/>
          <w:lang w:val="ro-RO"/>
        </w:rPr>
        <w:t>.....................................                                                     ........................................................</w:t>
      </w:r>
    </w:p>
    <w:p w:rsidR="009C08F3" w:rsidRDefault="009C08F3" w:rsidP="009C08F3">
      <w:pPr>
        <w:spacing w:before="120" w:after="120"/>
        <w:rPr>
          <w:rFonts w:ascii="Arial" w:eastAsia="Calibri" w:hAnsi="Arial" w:cs="Arial"/>
          <w:szCs w:val="24"/>
          <w:lang w:val="ro-RO"/>
        </w:rPr>
      </w:pPr>
    </w:p>
    <w:p w:rsidR="009C08F3" w:rsidRDefault="009C08F3" w:rsidP="009C08F3">
      <w:pPr>
        <w:spacing w:before="120" w:after="120"/>
        <w:rPr>
          <w:rFonts w:ascii="Arial" w:eastAsia="Calibri" w:hAnsi="Arial" w:cs="Arial"/>
          <w:szCs w:val="24"/>
          <w:lang w:val="ro-RO"/>
        </w:rPr>
      </w:pPr>
      <w:r>
        <w:rPr>
          <w:rFonts w:ascii="Arial" w:eastAsia="Calibri" w:hAnsi="Arial" w:cs="Arial"/>
          <w:szCs w:val="24"/>
          <w:lang w:val="ro-RO"/>
        </w:rPr>
        <w:t>........................</w:t>
      </w:r>
    </w:p>
    <w:p w:rsidR="009C08F3" w:rsidRDefault="009C08F3" w:rsidP="009C08F3">
      <w:pPr>
        <w:spacing w:before="120" w:after="120"/>
        <w:rPr>
          <w:rFonts w:ascii="Arial" w:eastAsia="Calibri" w:hAnsi="Arial" w:cs="Arial"/>
          <w:szCs w:val="24"/>
          <w:lang w:val="ro-RO"/>
        </w:rPr>
      </w:pPr>
    </w:p>
    <w:p w:rsidR="009C08F3" w:rsidRPr="00F93642" w:rsidRDefault="009C08F3" w:rsidP="009C08F3">
      <w:pPr>
        <w:spacing w:before="120" w:after="120"/>
        <w:rPr>
          <w:rFonts w:ascii="Arial" w:eastAsia="Calibri" w:hAnsi="Arial" w:cs="Arial"/>
          <w:szCs w:val="24"/>
          <w:lang w:val="ro-RO"/>
        </w:rPr>
      </w:pPr>
      <w:r>
        <w:rPr>
          <w:rFonts w:ascii="Arial" w:eastAsia="Calibri" w:hAnsi="Arial" w:cs="Arial"/>
          <w:szCs w:val="24"/>
          <w:lang w:val="ro-RO"/>
        </w:rPr>
        <w:t>............................</w:t>
      </w:r>
    </w:p>
    <w:sectPr w:rsidR="009C08F3" w:rsidRPr="00F93642" w:rsidSect="007D3C5A">
      <w:headerReference w:type="default" r:id="rId25"/>
      <w:footerReference w:type="even" r:id="rId26"/>
      <w:footerReference w:type="default" r:id="rId27"/>
      <w:pgSz w:w="11900" w:h="16840"/>
      <w:pgMar w:top="1440" w:right="830" w:bottom="1440" w:left="1080" w:header="0" w:footer="543" w:gutter="0"/>
      <w:pgNumType w:start="1"/>
      <w:cols w:space="708"/>
      <w:docGrid w:linePitch="326"/>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5280D4D6" w15:done="0"/>
  <w15:commentEx w15:paraId="18682583" w15:done="0"/>
  <w15:commentEx w15:paraId="0B7EB1E1" w15:done="0"/>
  <w15:commentEx w15:paraId="4CD4858D"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F6503B" w16cex:dateUtc="2023-04-28T11:01:00Z"/>
  <w16cex:commentExtensible w16cex:durableId="27F65166" w16cex:dateUtc="2023-04-28T11:06:00Z"/>
  <w16cex:commentExtensible w16cex:durableId="27F65488" w16cex:dateUtc="2023-04-28T11:19:00Z"/>
  <w16cex:commentExtensible w16cex:durableId="27FB70A2" w16cex:dateUtc="2023-05-02T08:2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280D4D6" w16cid:durableId="27F6503B"/>
  <w16cid:commentId w16cid:paraId="18682583" w16cid:durableId="27F65166"/>
  <w16cid:commentId w16cid:paraId="0B7EB1E1" w16cid:durableId="27F65488"/>
  <w16cid:commentId w16cid:paraId="4CD4858D" w16cid:durableId="27FB70A2"/>
</w16cid:commentsId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A5FFF" w:rsidRDefault="006A5FFF">
      <w:r>
        <w:separator/>
      </w:r>
    </w:p>
  </w:endnote>
  <w:endnote w:type="continuationSeparator" w:id="0">
    <w:p w:rsidR="006A5FFF" w:rsidRDefault="006A5FF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Trebuchet MS">
    <w:panose1 w:val="020B0603020202020204"/>
    <w:charset w:val="EE"/>
    <w:family w:val="swiss"/>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5FFF" w:rsidRDefault="00BD1EBE" w:rsidP="0086797C">
    <w:pPr>
      <w:pStyle w:val="Footer"/>
      <w:framePr w:wrap="around" w:vAnchor="text" w:hAnchor="margin" w:xAlign="right" w:y="1"/>
      <w:rPr>
        <w:rStyle w:val="PageNumber"/>
      </w:rPr>
    </w:pPr>
    <w:r>
      <w:rPr>
        <w:rStyle w:val="PageNumber"/>
      </w:rPr>
      <w:fldChar w:fldCharType="begin"/>
    </w:r>
    <w:r w:rsidR="006A5FFF">
      <w:rPr>
        <w:rStyle w:val="PageNumber"/>
      </w:rPr>
      <w:instrText xml:space="preserve">PAGE  </w:instrText>
    </w:r>
    <w:r>
      <w:rPr>
        <w:rStyle w:val="PageNumber"/>
      </w:rPr>
      <w:fldChar w:fldCharType="end"/>
    </w:r>
  </w:p>
  <w:p w:rsidR="006A5FFF" w:rsidRDefault="006A5FFF" w:rsidP="00CD454D">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5FFF" w:rsidRDefault="00BD1EBE" w:rsidP="007D3C5A">
    <w:pPr>
      <w:pStyle w:val="Footer"/>
      <w:jc w:val="center"/>
    </w:pPr>
    <w:r w:rsidRPr="00BD1EBE">
      <w:fldChar w:fldCharType="begin"/>
    </w:r>
    <w:r w:rsidR="006A5FFF">
      <w:instrText>PAGE   \* MERGEFORMAT</w:instrText>
    </w:r>
    <w:r w:rsidRPr="00BD1EBE">
      <w:fldChar w:fldCharType="separate"/>
    </w:r>
    <w:r w:rsidR="009C08F3" w:rsidRPr="009C08F3">
      <w:rPr>
        <w:noProof/>
        <w:lang w:val="ro-RO"/>
      </w:rPr>
      <w:t>10</w:t>
    </w:r>
    <w:r>
      <w:rPr>
        <w:noProof/>
        <w:lang w:val="ro-RO"/>
      </w:rPr>
      <w:fldChar w:fldCharType="end"/>
    </w:r>
  </w:p>
  <w:p w:rsidR="006A5FFF" w:rsidRPr="00376778" w:rsidRDefault="006A5FFF" w:rsidP="0086797C">
    <w:pPr>
      <w:ind w:left="7788" w:right="360"/>
      <w:rPr>
        <w:szCs w:val="20"/>
        <w:lang w:val="ro-RO"/>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A5FFF" w:rsidRDefault="006A5FFF">
      <w:r>
        <w:separator/>
      </w:r>
    </w:p>
  </w:footnote>
  <w:footnote w:type="continuationSeparator" w:id="0">
    <w:p w:rsidR="006A5FFF" w:rsidRDefault="006A5FF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5FFF" w:rsidRDefault="006A5FFF">
    <w:pPr>
      <w:pStyle w:val="Header"/>
    </w:pPr>
    <w: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singleLevel"/>
    <w:tmpl w:val="663EF740"/>
    <w:name w:val="WW8Num2022"/>
    <w:lvl w:ilvl="0">
      <w:start w:val="1"/>
      <w:numFmt w:val="decimal"/>
      <w:lvlText w:val="(%1)"/>
      <w:lvlJc w:val="left"/>
      <w:pPr>
        <w:ind w:left="720" w:hanging="360"/>
      </w:pPr>
      <w:rPr>
        <w:rFonts w:cs="Trebuchet MS" w:hint="default"/>
        <w:b w:val="0"/>
        <w:i w:val="0"/>
        <w:sz w:val="24"/>
        <w:szCs w:val="22"/>
        <w:lang w:val="ro-RO"/>
      </w:rPr>
    </w:lvl>
  </w:abstractNum>
  <w:abstractNum w:abstractNumId="1">
    <w:nsid w:val="00000019"/>
    <w:multiLevelType w:val="multilevel"/>
    <w:tmpl w:val="00000019"/>
    <w:name w:val="WWNum29"/>
    <w:lvl w:ilvl="0">
      <w:start w:val="1"/>
      <w:numFmt w:val="bullet"/>
      <w:lvlText w:val=""/>
      <w:lvlJc w:val="left"/>
      <w:pPr>
        <w:tabs>
          <w:tab w:val="num" w:pos="0"/>
        </w:tabs>
        <w:ind w:left="360" w:hanging="360"/>
      </w:pPr>
      <w:rPr>
        <w:rFonts w:ascii="Wingdings" w:hAnsi="Wingdings"/>
        <w:color w:val="323E4F"/>
      </w:rPr>
    </w:lvl>
    <w:lvl w:ilvl="1">
      <w:start w:val="1"/>
      <w:numFmt w:val="bullet"/>
      <w:lvlText w:val="o"/>
      <w:lvlJc w:val="left"/>
      <w:pPr>
        <w:tabs>
          <w:tab w:val="num" w:pos="0"/>
        </w:tabs>
        <w:ind w:left="1080" w:hanging="360"/>
      </w:pPr>
      <w:rPr>
        <w:rFonts w:ascii="Courier New" w:hAnsi="Courier New" w:cs="Courier New"/>
      </w:rPr>
    </w:lvl>
    <w:lvl w:ilvl="2">
      <w:start w:val="1"/>
      <w:numFmt w:val="bullet"/>
      <w:lvlText w:val=""/>
      <w:lvlJc w:val="left"/>
      <w:pPr>
        <w:tabs>
          <w:tab w:val="num" w:pos="0"/>
        </w:tabs>
        <w:ind w:left="1800" w:hanging="360"/>
      </w:pPr>
      <w:rPr>
        <w:rFonts w:ascii="Wingdings" w:hAnsi="Wingdings" w:cs="Wingdings"/>
      </w:rPr>
    </w:lvl>
    <w:lvl w:ilvl="3">
      <w:start w:val="1"/>
      <w:numFmt w:val="bullet"/>
      <w:lvlText w:val=""/>
      <w:lvlJc w:val="left"/>
      <w:pPr>
        <w:tabs>
          <w:tab w:val="num" w:pos="0"/>
        </w:tabs>
        <w:ind w:left="2520" w:hanging="360"/>
      </w:pPr>
      <w:rPr>
        <w:rFonts w:ascii="Symbol" w:hAnsi="Symbol" w:cs="Symbol"/>
      </w:rPr>
    </w:lvl>
    <w:lvl w:ilvl="4">
      <w:start w:val="1"/>
      <w:numFmt w:val="bullet"/>
      <w:lvlText w:val="o"/>
      <w:lvlJc w:val="left"/>
      <w:pPr>
        <w:tabs>
          <w:tab w:val="num" w:pos="0"/>
        </w:tabs>
        <w:ind w:left="3240" w:hanging="360"/>
      </w:pPr>
      <w:rPr>
        <w:rFonts w:ascii="Courier New" w:hAnsi="Courier New" w:cs="Courier New"/>
      </w:rPr>
    </w:lvl>
    <w:lvl w:ilvl="5">
      <w:start w:val="1"/>
      <w:numFmt w:val="bullet"/>
      <w:lvlText w:val=""/>
      <w:lvlJc w:val="left"/>
      <w:pPr>
        <w:tabs>
          <w:tab w:val="num" w:pos="0"/>
        </w:tabs>
        <w:ind w:left="3960" w:hanging="360"/>
      </w:pPr>
      <w:rPr>
        <w:rFonts w:ascii="Wingdings" w:hAnsi="Wingdings" w:cs="Wingdings"/>
      </w:rPr>
    </w:lvl>
    <w:lvl w:ilvl="6">
      <w:start w:val="1"/>
      <w:numFmt w:val="bullet"/>
      <w:lvlText w:val=""/>
      <w:lvlJc w:val="left"/>
      <w:pPr>
        <w:tabs>
          <w:tab w:val="num" w:pos="0"/>
        </w:tabs>
        <w:ind w:left="4680" w:hanging="360"/>
      </w:pPr>
      <w:rPr>
        <w:rFonts w:ascii="Symbol" w:hAnsi="Symbol" w:cs="Symbol"/>
      </w:rPr>
    </w:lvl>
    <w:lvl w:ilvl="7">
      <w:start w:val="1"/>
      <w:numFmt w:val="bullet"/>
      <w:lvlText w:val="o"/>
      <w:lvlJc w:val="left"/>
      <w:pPr>
        <w:tabs>
          <w:tab w:val="num" w:pos="0"/>
        </w:tabs>
        <w:ind w:left="5400" w:hanging="360"/>
      </w:pPr>
      <w:rPr>
        <w:rFonts w:ascii="Courier New" w:hAnsi="Courier New" w:cs="Courier New"/>
      </w:rPr>
    </w:lvl>
    <w:lvl w:ilvl="8">
      <w:start w:val="1"/>
      <w:numFmt w:val="bullet"/>
      <w:lvlText w:val=""/>
      <w:lvlJc w:val="left"/>
      <w:pPr>
        <w:tabs>
          <w:tab w:val="num" w:pos="0"/>
        </w:tabs>
        <w:ind w:left="6120" w:hanging="360"/>
      </w:pPr>
      <w:rPr>
        <w:rFonts w:ascii="Wingdings" w:hAnsi="Wingdings" w:cs="Wingdings"/>
      </w:rPr>
    </w:lvl>
  </w:abstractNum>
  <w:abstractNum w:abstractNumId="2">
    <w:nsid w:val="00000023"/>
    <w:multiLevelType w:val="multilevel"/>
    <w:tmpl w:val="00000023"/>
    <w:name w:val="WWNum44"/>
    <w:lvl w:ilvl="0">
      <w:start w:val="1"/>
      <w:numFmt w:val="bullet"/>
      <w:lvlText w:val=""/>
      <w:lvlJc w:val="left"/>
      <w:pPr>
        <w:tabs>
          <w:tab w:val="num" w:pos="0"/>
        </w:tabs>
        <w:ind w:left="720" w:hanging="360"/>
      </w:pPr>
      <w:rPr>
        <w:rFonts w:ascii="Wingdings 3" w:hAnsi="Wingdings 3"/>
        <w:color w:val="FFC000"/>
        <w:sz w:val="28"/>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3">
    <w:nsid w:val="10787A9A"/>
    <w:multiLevelType w:val="multilevel"/>
    <w:tmpl w:val="975C0BD4"/>
    <w:lvl w:ilvl="0">
      <w:start w:val="7"/>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nsid w:val="11B449BB"/>
    <w:multiLevelType w:val="multilevel"/>
    <w:tmpl w:val="8B06FDDA"/>
    <w:lvl w:ilvl="0">
      <w:start w:val="9"/>
      <w:numFmt w:val="decimal"/>
      <w:lvlText w:val="%1."/>
      <w:lvlJc w:val="left"/>
      <w:pPr>
        <w:ind w:left="390" w:hanging="39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nsid w:val="150F279D"/>
    <w:multiLevelType w:val="multilevel"/>
    <w:tmpl w:val="B9441C34"/>
    <w:lvl w:ilvl="0">
      <w:start w:val="6"/>
      <w:numFmt w:val="decimal"/>
      <w:lvlText w:val="%1."/>
      <w:lvlJc w:val="left"/>
      <w:pPr>
        <w:ind w:left="585" w:hanging="58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nsid w:val="181F1A60"/>
    <w:multiLevelType w:val="hybridMultilevel"/>
    <w:tmpl w:val="F3F00396"/>
    <w:lvl w:ilvl="0" w:tplc="04180019">
      <w:start w:val="1"/>
      <w:numFmt w:val="lowerLetter"/>
      <w:lvlText w:val="%1."/>
      <w:lvlJc w:val="left"/>
      <w:pPr>
        <w:ind w:left="360" w:hanging="360"/>
      </w:p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7">
    <w:nsid w:val="1DA20E51"/>
    <w:multiLevelType w:val="hybridMultilevel"/>
    <w:tmpl w:val="9F1C971A"/>
    <w:lvl w:ilvl="0" w:tplc="0418001B">
      <w:start w:val="1"/>
      <w:numFmt w:val="lowerRoman"/>
      <w:lvlText w:val="%1."/>
      <w:lvlJc w:val="right"/>
      <w:pPr>
        <w:ind w:left="1260" w:hanging="360"/>
      </w:pPr>
    </w:lvl>
    <w:lvl w:ilvl="1" w:tplc="531A79A8">
      <w:start w:val="1"/>
      <w:numFmt w:val="lowerLetter"/>
      <w:lvlText w:val="%2)"/>
      <w:lvlJc w:val="left"/>
      <w:pPr>
        <w:ind w:left="1980" w:hanging="360"/>
      </w:pPr>
      <w:rPr>
        <w:rFonts w:hint="default"/>
      </w:rPr>
    </w:lvl>
    <w:lvl w:ilvl="2" w:tplc="0418001B" w:tentative="1">
      <w:start w:val="1"/>
      <w:numFmt w:val="lowerRoman"/>
      <w:lvlText w:val="%3."/>
      <w:lvlJc w:val="right"/>
      <w:pPr>
        <w:ind w:left="2700" w:hanging="180"/>
      </w:pPr>
    </w:lvl>
    <w:lvl w:ilvl="3" w:tplc="0418000F" w:tentative="1">
      <w:start w:val="1"/>
      <w:numFmt w:val="decimal"/>
      <w:lvlText w:val="%4."/>
      <w:lvlJc w:val="left"/>
      <w:pPr>
        <w:ind w:left="3420" w:hanging="360"/>
      </w:pPr>
    </w:lvl>
    <w:lvl w:ilvl="4" w:tplc="04180019" w:tentative="1">
      <w:start w:val="1"/>
      <w:numFmt w:val="lowerLetter"/>
      <w:lvlText w:val="%5."/>
      <w:lvlJc w:val="left"/>
      <w:pPr>
        <w:ind w:left="4140" w:hanging="360"/>
      </w:pPr>
    </w:lvl>
    <w:lvl w:ilvl="5" w:tplc="0418001B" w:tentative="1">
      <w:start w:val="1"/>
      <w:numFmt w:val="lowerRoman"/>
      <w:lvlText w:val="%6."/>
      <w:lvlJc w:val="right"/>
      <w:pPr>
        <w:ind w:left="4860" w:hanging="180"/>
      </w:pPr>
    </w:lvl>
    <w:lvl w:ilvl="6" w:tplc="0418000F" w:tentative="1">
      <w:start w:val="1"/>
      <w:numFmt w:val="decimal"/>
      <w:lvlText w:val="%7."/>
      <w:lvlJc w:val="left"/>
      <w:pPr>
        <w:ind w:left="5580" w:hanging="360"/>
      </w:pPr>
    </w:lvl>
    <w:lvl w:ilvl="7" w:tplc="04180019" w:tentative="1">
      <w:start w:val="1"/>
      <w:numFmt w:val="lowerLetter"/>
      <w:lvlText w:val="%8."/>
      <w:lvlJc w:val="left"/>
      <w:pPr>
        <w:ind w:left="6300" w:hanging="360"/>
      </w:pPr>
    </w:lvl>
    <w:lvl w:ilvl="8" w:tplc="0418001B" w:tentative="1">
      <w:start w:val="1"/>
      <w:numFmt w:val="lowerRoman"/>
      <w:lvlText w:val="%9."/>
      <w:lvlJc w:val="right"/>
      <w:pPr>
        <w:ind w:left="7020" w:hanging="180"/>
      </w:pPr>
    </w:lvl>
  </w:abstractNum>
  <w:abstractNum w:abstractNumId="8">
    <w:nsid w:val="1E1A7225"/>
    <w:multiLevelType w:val="hybridMultilevel"/>
    <w:tmpl w:val="3F062792"/>
    <w:lvl w:ilvl="0" w:tplc="04090015">
      <w:start w:val="2"/>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
    <w:nsid w:val="21DB79AC"/>
    <w:multiLevelType w:val="hybridMultilevel"/>
    <w:tmpl w:val="4A1EE366"/>
    <w:lvl w:ilvl="0" w:tplc="4E84B55E">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nsid w:val="23135517"/>
    <w:multiLevelType w:val="hybridMultilevel"/>
    <w:tmpl w:val="51269C94"/>
    <w:lvl w:ilvl="0" w:tplc="D03291DA">
      <w:numFmt w:val="bullet"/>
      <w:lvlText w:val="-"/>
      <w:lvlJc w:val="left"/>
      <w:pPr>
        <w:ind w:left="720" w:hanging="360"/>
      </w:pPr>
      <w:rPr>
        <w:rFonts w:ascii="Arial" w:eastAsia="Trebuchet MS"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nsid w:val="233B3A62"/>
    <w:multiLevelType w:val="hybridMultilevel"/>
    <w:tmpl w:val="84789260"/>
    <w:lvl w:ilvl="0" w:tplc="9B52FFF2">
      <w:start w:val="1"/>
      <w:numFmt w:val="decimal"/>
      <w:lvlText w:val="(%1)"/>
      <w:lvlJc w:val="left"/>
      <w:pPr>
        <w:tabs>
          <w:tab w:val="num" w:pos="360"/>
        </w:tabs>
        <w:ind w:left="360" w:hanging="360"/>
      </w:pPr>
      <w:rPr>
        <w:rFonts w:hint="default"/>
      </w:rPr>
    </w:lvl>
    <w:lvl w:ilvl="1" w:tplc="04180019" w:tentative="1">
      <w:start w:val="1"/>
      <w:numFmt w:val="lowerLetter"/>
      <w:lvlText w:val="%2."/>
      <w:lvlJc w:val="left"/>
      <w:pPr>
        <w:tabs>
          <w:tab w:val="num" w:pos="720"/>
        </w:tabs>
        <w:ind w:left="720" w:hanging="360"/>
      </w:pPr>
    </w:lvl>
    <w:lvl w:ilvl="2" w:tplc="0418001B" w:tentative="1">
      <w:start w:val="1"/>
      <w:numFmt w:val="lowerRoman"/>
      <w:lvlText w:val="%3."/>
      <w:lvlJc w:val="right"/>
      <w:pPr>
        <w:tabs>
          <w:tab w:val="num" w:pos="1440"/>
        </w:tabs>
        <w:ind w:left="1440" w:hanging="180"/>
      </w:pPr>
    </w:lvl>
    <w:lvl w:ilvl="3" w:tplc="0418000F" w:tentative="1">
      <w:start w:val="1"/>
      <w:numFmt w:val="decimal"/>
      <w:lvlText w:val="%4."/>
      <w:lvlJc w:val="left"/>
      <w:pPr>
        <w:tabs>
          <w:tab w:val="num" w:pos="2160"/>
        </w:tabs>
        <w:ind w:left="2160" w:hanging="360"/>
      </w:pPr>
    </w:lvl>
    <w:lvl w:ilvl="4" w:tplc="04180019" w:tentative="1">
      <w:start w:val="1"/>
      <w:numFmt w:val="lowerLetter"/>
      <w:lvlText w:val="%5."/>
      <w:lvlJc w:val="left"/>
      <w:pPr>
        <w:tabs>
          <w:tab w:val="num" w:pos="2880"/>
        </w:tabs>
        <w:ind w:left="2880" w:hanging="360"/>
      </w:pPr>
    </w:lvl>
    <w:lvl w:ilvl="5" w:tplc="0418001B" w:tentative="1">
      <w:start w:val="1"/>
      <w:numFmt w:val="lowerRoman"/>
      <w:lvlText w:val="%6."/>
      <w:lvlJc w:val="right"/>
      <w:pPr>
        <w:tabs>
          <w:tab w:val="num" w:pos="3600"/>
        </w:tabs>
        <w:ind w:left="3600" w:hanging="180"/>
      </w:pPr>
    </w:lvl>
    <w:lvl w:ilvl="6" w:tplc="0418000F" w:tentative="1">
      <w:start w:val="1"/>
      <w:numFmt w:val="decimal"/>
      <w:lvlText w:val="%7."/>
      <w:lvlJc w:val="left"/>
      <w:pPr>
        <w:tabs>
          <w:tab w:val="num" w:pos="4320"/>
        </w:tabs>
        <w:ind w:left="4320" w:hanging="360"/>
      </w:pPr>
    </w:lvl>
    <w:lvl w:ilvl="7" w:tplc="04180019" w:tentative="1">
      <w:start w:val="1"/>
      <w:numFmt w:val="lowerLetter"/>
      <w:lvlText w:val="%8."/>
      <w:lvlJc w:val="left"/>
      <w:pPr>
        <w:tabs>
          <w:tab w:val="num" w:pos="5040"/>
        </w:tabs>
        <w:ind w:left="5040" w:hanging="360"/>
      </w:pPr>
    </w:lvl>
    <w:lvl w:ilvl="8" w:tplc="0418001B" w:tentative="1">
      <w:start w:val="1"/>
      <w:numFmt w:val="lowerRoman"/>
      <w:lvlText w:val="%9."/>
      <w:lvlJc w:val="right"/>
      <w:pPr>
        <w:tabs>
          <w:tab w:val="num" w:pos="5760"/>
        </w:tabs>
        <w:ind w:left="5760" w:hanging="180"/>
      </w:pPr>
    </w:lvl>
  </w:abstractNum>
  <w:abstractNum w:abstractNumId="12">
    <w:nsid w:val="25C53443"/>
    <w:multiLevelType w:val="hybridMultilevel"/>
    <w:tmpl w:val="F6C6908C"/>
    <w:lvl w:ilvl="0" w:tplc="E10296FE">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nsid w:val="2BB33175"/>
    <w:multiLevelType w:val="multilevel"/>
    <w:tmpl w:val="FF46B5A4"/>
    <w:lvl w:ilvl="0">
      <w:start w:val="7"/>
      <w:numFmt w:val="decimal"/>
      <w:lvlText w:val="%1."/>
      <w:lvlJc w:val="left"/>
      <w:pPr>
        <w:ind w:left="585" w:hanging="58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nsid w:val="2DD44E6D"/>
    <w:multiLevelType w:val="multilevel"/>
    <w:tmpl w:val="19424E04"/>
    <w:lvl w:ilvl="0">
      <w:start w:val="8"/>
      <w:numFmt w:val="decimal"/>
      <w:lvlText w:val="%1."/>
      <w:lvlJc w:val="left"/>
      <w:pPr>
        <w:ind w:left="390" w:hanging="39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nsid w:val="2F7972F4"/>
    <w:multiLevelType w:val="multilevel"/>
    <w:tmpl w:val="2BFE2358"/>
    <w:styleLink w:val="StyleNumbered2"/>
    <w:lvl w:ilvl="0">
      <w:start w:val="1"/>
      <w:numFmt w:val="decimal"/>
      <w:lvlText w:val="(%1)"/>
      <w:lvlJc w:val="left"/>
      <w:pPr>
        <w:tabs>
          <w:tab w:val="num" w:pos="1080"/>
        </w:tabs>
        <w:ind w:left="360" w:hanging="360"/>
      </w:pPr>
      <w:rPr>
        <w:rFonts w:ascii="Calibri" w:hAnsi="Calibri"/>
        <w:sz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324134C7"/>
    <w:multiLevelType w:val="hybridMultilevel"/>
    <w:tmpl w:val="84789260"/>
    <w:lvl w:ilvl="0" w:tplc="9B52FFF2">
      <w:start w:val="1"/>
      <w:numFmt w:val="decimal"/>
      <w:lvlText w:val="(%1)"/>
      <w:lvlJc w:val="left"/>
      <w:pPr>
        <w:tabs>
          <w:tab w:val="num" w:pos="360"/>
        </w:tabs>
        <w:ind w:left="360" w:hanging="360"/>
      </w:pPr>
      <w:rPr>
        <w:rFonts w:hint="default"/>
      </w:rPr>
    </w:lvl>
    <w:lvl w:ilvl="1" w:tplc="04180019" w:tentative="1">
      <w:start w:val="1"/>
      <w:numFmt w:val="lowerLetter"/>
      <w:lvlText w:val="%2."/>
      <w:lvlJc w:val="left"/>
      <w:pPr>
        <w:tabs>
          <w:tab w:val="num" w:pos="720"/>
        </w:tabs>
        <w:ind w:left="720" w:hanging="360"/>
      </w:pPr>
    </w:lvl>
    <w:lvl w:ilvl="2" w:tplc="0418001B" w:tentative="1">
      <w:start w:val="1"/>
      <w:numFmt w:val="lowerRoman"/>
      <w:lvlText w:val="%3."/>
      <w:lvlJc w:val="right"/>
      <w:pPr>
        <w:tabs>
          <w:tab w:val="num" w:pos="1440"/>
        </w:tabs>
        <w:ind w:left="1440" w:hanging="180"/>
      </w:pPr>
    </w:lvl>
    <w:lvl w:ilvl="3" w:tplc="0418000F" w:tentative="1">
      <w:start w:val="1"/>
      <w:numFmt w:val="decimal"/>
      <w:lvlText w:val="%4."/>
      <w:lvlJc w:val="left"/>
      <w:pPr>
        <w:tabs>
          <w:tab w:val="num" w:pos="2160"/>
        </w:tabs>
        <w:ind w:left="2160" w:hanging="360"/>
      </w:pPr>
    </w:lvl>
    <w:lvl w:ilvl="4" w:tplc="04180019" w:tentative="1">
      <w:start w:val="1"/>
      <w:numFmt w:val="lowerLetter"/>
      <w:lvlText w:val="%5."/>
      <w:lvlJc w:val="left"/>
      <w:pPr>
        <w:tabs>
          <w:tab w:val="num" w:pos="2880"/>
        </w:tabs>
        <w:ind w:left="2880" w:hanging="360"/>
      </w:pPr>
    </w:lvl>
    <w:lvl w:ilvl="5" w:tplc="0418001B" w:tentative="1">
      <w:start w:val="1"/>
      <w:numFmt w:val="lowerRoman"/>
      <w:lvlText w:val="%6."/>
      <w:lvlJc w:val="right"/>
      <w:pPr>
        <w:tabs>
          <w:tab w:val="num" w:pos="3600"/>
        </w:tabs>
        <w:ind w:left="3600" w:hanging="180"/>
      </w:pPr>
    </w:lvl>
    <w:lvl w:ilvl="6" w:tplc="0418000F" w:tentative="1">
      <w:start w:val="1"/>
      <w:numFmt w:val="decimal"/>
      <w:lvlText w:val="%7."/>
      <w:lvlJc w:val="left"/>
      <w:pPr>
        <w:tabs>
          <w:tab w:val="num" w:pos="4320"/>
        </w:tabs>
        <w:ind w:left="4320" w:hanging="360"/>
      </w:pPr>
    </w:lvl>
    <w:lvl w:ilvl="7" w:tplc="04180019" w:tentative="1">
      <w:start w:val="1"/>
      <w:numFmt w:val="lowerLetter"/>
      <w:lvlText w:val="%8."/>
      <w:lvlJc w:val="left"/>
      <w:pPr>
        <w:tabs>
          <w:tab w:val="num" w:pos="5040"/>
        </w:tabs>
        <w:ind w:left="5040" w:hanging="360"/>
      </w:pPr>
    </w:lvl>
    <w:lvl w:ilvl="8" w:tplc="0418001B" w:tentative="1">
      <w:start w:val="1"/>
      <w:numFmt w:val="lowerRoman"/>
      <w:lvlText w:val="%9."/>
      <w:lvlJc w:val="right"/>
      <w:pPr>
        <w:tabs>
          <w:tab w:val="num" w:pos="5760"/>
        </w:tabs>
        <w:ind w:left="5760" w:hanging="180"/>
      </w:pPr>
    </w:lvl>
  </w:abstractNum>
  <w:abstractNum w:abstractNumId="17">
    <w:nsid w:val="345F4F87"/>
    <w:multiLevelType w:val="multilevel"/>
    <w:tmpl w:val="3E62A6DC"/>
    <w:lvl w:ilvl="0">
      <w:start w:val="12"/>
      <w:numFmt w:val="decimal"/>
      <w:lvlText w:val="%1."/>
      <w:lvlJc w:val="left"/>
      <w:pPr>
        <w:ind w:left="525" w:hanging="525"/>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nsid w:val="39AA7B06"/>
    <w:multiLevelType w:val="hybridMultilevel"/>
    <w:tmpl w:val="DBCA7D3E"/>
    <w:lvl w:ilvl="0" w:tplc="0172D3E6">
      <w:start w:val="1"/>
      <w:numFmt w:val="decimal"/>
      <w:lvlText w:val="(%1)"/>
      <w:lvlJc w:val="left"/>
      <w:pPr>
        <w:tabs>
          <w:tab w:val="num" w:pos="360"/>
        </w:tabs>
        <w:ind w:left="360" w:hanging="360"/>
      </w:pPr>
      <w:rPr>
        <w:rFonts w:hint="default"/>
      </w:rPr>
    </w:lvl>
    <w:lvl w:ilvl="1" w:tplc="04180019" w:tentative="1">
      <w:start w:val="1"/>
      <w:numFmt w:val="lowerLetter"/>
      <w:lvlText w:val="%2."/>
      <w:lvlJc w:val="left"/>
      <w:pPr>
        <w:tabs>
          <w:tab w:val="num" w:pos="720"/>
        </w:tabs>
        <w:ind w:left="720" w:hanging="360"/>
      </w:pPr>
    </w:lvl>
    <w:lvl w:ilvl="2" w:tplc="0418001B" w:tentative="1">
      <w:start w:val="1"/>
      <w:numFmt w:val="lowerRoman"/>
      <w:lvlText w:val="%3."/>
      <w:lvlJc w:val="right"/>
      <w:pPr>
        <w:tabs>
          <w:tab w:val="num" w:pos="1440"/>
        </w:tabs>
        <w:ind w:left="1440" w:hanging="180"/>
      </w:pPr>
    </w:lvl>
    <w:lvl w:ilvl="3" w:tplc="0418000F" w:tentative="1">
      <w:start w:val="1"/>
      <w:numFmt w:val="decimal"/>
      <w:lvlText w:val="%4."/>
      <w:lvlJc w:val="left"/>
      <w:pPr>
        <w:tabs>
          <w:tab w:val="num" w:pos="2160"/>
        </w:tabs>
        <w:ind w:left="2160" w:hanging="360"/>
      </w:pPr>
    </w:lvl>
    <w:lvl w:ilvl="4" w:tplc="04180019" w:tentative="1">
      <w:start w:val="1"/>
      <w:numFmt w:val="lowerLetter"/>
      <w:lvlText w:val="%5."/>
      <w:lvlJc w:val="left"/>
      <w:pPr>
        <w:tabs>
          <w:tab w:val="num" w:pos="2880"/>
        </w:tabs>
        <w:ind w:left="2880" w:hanging="360"/>
      </w:pPr>
    </w:lvl>
    <w:lvl w:ilvl="5" w:tplc="0418001B" w:tentative="1">
      <w:start w:val="1"/>
      <w:numFmt w:val="lowerRoman"/>
      <w:lvlText w:val="%6."/>
      <w:lvlJc w:val="right"/>
      <w:pPr>
        <w:tabs>
          <w:tab w:val="num" w:pos="3600"/>
        </w:tabs>
        <w:ind w:left="3600" w:hanging="180"/>
      </w:pPr>
    </w:lvl>
    <w:lvl w:ilvl="6" w:tplc="0418000F" w:tentative="1">
      <w:start w:val="1"/>
      <w:numFmt w:val="decimal"/>
      <w:lvlText w:val="%7."/>
      <w:lvlJc w:val="left"/>
      <w:pPr>
        <w:tabs>
          <w:tab w:val="num" w:pos="4320"/>
        </w:tabs>
        <w:ind w:left="4320" w:hanging="360"/>
      </w:pPr>
    </w:lvl>
    <w:lvl w:ilvl="7" w:tplc="04180019" w:tentative="1">
      <w:start w:val="1"/>
      <w:numFmt w:val="lowerLetter"/>
      <w:lvlText w:val="%8."/>
      <w:lvlJc w:val="left"/>
      <w:pPr>
        <w:tabs>
          <w:tab w:val="num" w:pos="5040"/>
        </w:tabs>
        <w:ind w:left="5040" w:hanging="360"/>
      </w:pPr>
    </w:lvl>
    <w:lvl w:ilvl="8" w:tplc="0418001B" w:tentative="1">
      <w:start w:val="1"/>
      <w:numFmt w:val="lowerRoman"/>
      <w:lvlText w:val="%9."/>
      <w:lvlJc w:val="right"/>
      <w:pPr>
        <w:tabs>
          <w:tab w:val="num" w:pos="5760"/>
        </w:tabs>
        <w:ind w:left="5760" w:hanging="180"/>
      </w:pPr>
    </w:lvl>
  </w:abstractNum>
  <w:abstractNum w:abstractNumId="19">
    <w:nsid w:val="3E6D2EDE"/>
    <w:multiLevelType w:val="hybridMultilevel"/>
    <w:tmpl w:val="205CB694"/>
    <w:lvl w:ilvl="0" w:tplc="9D80DA6C">
      <w:numFmt w:val="bullet"/>
      <w:lvlText w:val="-"/>
      <w:lvlJc w:val="left"/>
      <w:pPr>
        <w:tabs>
          <w:tab w:val="num" w:pos="720"/>
        </w:tabs>
        <w:ind w:left="720" w:hanging="360"/>
      </w:pPr>
      <w:rPr>
        <w:rFonts w:ascii="Arial" w:eastAsia="Times New Roman" w:hAnsi="Arial" w:cs="Aria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3F7F1DB3"/>
    <w:multiLevelType w:val="multilevel"/>
    <w:tmpl w:val="ABD810D8"/>
    <w:lvl w:ilvl="0">
      <w:start w:val="5"/>
      <w:numFmt w:val="decimal"/>
      <w:lvlText w:val="%1."/>
      <w:lvlJc w:val="left"/>
      <w:pPr>
        <w:ind w:left="390" w:hanging="39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1">
    <w:nsid w:val="449A178D"/>
    <w:multiLevelType w:val="multilevel"/>
    <w:tmpl w:val="55168A80"/>
    <w:styleLink w:val="StyleNumbered1"/>
    <w:lvl w:ilvl="0">
      <w:start w:val="1"/>
      <w:numFmt w:val="upperRoman"/>
      <w:lvlText w:val="%1."/>
      <w:lvlJc w:val="right"/>
      <w:pPr>
        <w:tabs>
          <w:tab w:val="num" w:pos="0"/>
        </w:tabs>
        <w:ind w:left="227" w:hanging="227"/>
      </w:pPr>
      <w:rPr>
        <w:rFonts w:hint="default"/>
      </w:rPr>
    </w:lvl>
    <w:lvl w:ilvl="1">
      <w:start w:val="1"/>
      <w:numFmt w:val="decimal"/>
      <w:lvlText w:val="(%2)"/>
      <w:lvlJc w:val="left"/>
      <w:pPr>
        <w:tabs>
          <w:tab w:val="num" w:pos="819"/>
        </w:tabs>
        <w:ind w:left="819" w:hanging="360"/>
      </w:pPr>
      <w:rPr>
        <w:rFonts w:ascii="Calibri" w:hAnsi="Calibri" w:hint="default"/>
        <w:sz w:val="24"/>
      </w:rPr>
    </w:lvl>
    <w:lvl w:ilvl="2">
      <w:start w:val="1"/>
      <w:numFmt w:val="lowerRoman"/>
      <w:lvlText w:val="%3."/>
      <w:lvlJc w:val="right"/>
      <w:pPr>
        <w:tabs>
          <w:tab w:val="num" w:pos="1539"/>
        </w:tabs>
        <w:ind w:left="1539" w:hanging="180"/>
      </w:pPr>
      <w:rPr>
        <w:rFonts w:hint="default"/>
      </w:rPr>
    </w:lvl>
    <w:lvl w:ilvl="3">
      <w:start w:val="1"/>
      <w:numFmt w:val="decimal"/>
      <w:lvlText w:val="%4."/>
      <w:lvlJc w:val="left"/>
      <w:pPr>
        <w:tabs>
          <w:tab w:val="num" w:pos="2259"/>
        </w:tabs>
        <w:ind w:left="2259" w:hanging="360"/>
      </w:pPr>
      <w:rPr>
        <w:rFonts w:hint="default"/>
      </w:rPr>
    </w:lvl>
    <w:lvl w:ilvl="4">
      <w:start w:val="1"/>
      <w:numFmt w:val="lowerLetter"/>
      <w:lvlText w:val="%5."/>
      <w:lvlJc w:val="left"/>
      <w:pPr>
        <w:tabs>
          <w:tab w:val="num" w:pos="2979"/>
        </w:tabs>
        <w:ind w:left="2979" w:hanging="360"/>
      </w:pPr>
      <w:rPr>
        <w:rFonts w:hint="default"/>
      </w:rPr>
    </w:lvl>
    <w:lvl w:ilvl="5">
      <w:start w:val="1"/>
      <w:numFmt w:val="lowerRoman"/>
      <w:lvlText w:val="%6."/>
      <w:lvlJc w:val="right"/>
      <w:pPr>
        <w:tabs>
          <w:tab w:val="num" w:pos="3699"/>
        </w:tabs>
        <w:ind w:left="3699" w:hanging="180"/>
      </w:pPr>
      <w:rPr>
        <w:rFonts w:hint="default"/>
      </w:rPr>
    </w:lvl>
    <w:lvl w:ilvl="6">
      <w:start w:val="1"/>
      <w:numFmt w:val="decimal"/>
      <w:lvlText w:val="%7."/>
      <w:lvlJc w:val="left"/>
      <w:pPr>
        <w:tabs>
          <w:tab w:val="num" w:pos="4419"/>
        </w:tabs>
        <w:ind w:left="4419" w:hanging="360"/>
      </w:pPr>
      <w:rPr>
        <w:rFonts w:hint="default"/>
      </w:rPr>
    </w:lvl>
    <w:lvl w:ilvl="7">
      <w:start w:val="1"/>
      <w:numFmt w:val="lowerLetter"/>
      <w:lvlText w:val="%8."/>
      <w:lvlJc w:val="left"/>
      <w:pPr>
        <w:tabs>
          <w:tab w:val="num" w:pos="5139"/>
        </w:tabs>
        <w:ind w:left="5139" w:hanging="360"/>
      </w:pPr>
      <w:rPr>
        <w:rFonts w:hint="default"/>
      </w:rPr>
    </w:lvl>
    <w:lvl w:ilvl="8">
      <w:start w:val="1"/>
      <w:numFmt w:val="lowerRoman"/>
      <w:lvlText w:val="%9."/>
      <w:lvlJc w:val="right"/>
      <w:pPr>
        <w:tabs>
          <w:tab w:val="num" w:pos="5859"/>
        </w:tabs>
        <w:ind w:left="5859" w:hanging="180"/>
      </w:pPr>
      <w:rPr>
        <w:rFonts w:hint="default"/>
      </w:rPr>
    </w:lvl>
  </w:abstractNum>
  <w:abstractNum w:abstractNumId="22">
    <w:nsid w:val="47D87FB7"/>
    <w:multiLevelType w:val="multilevel"/>
    <w:tmpl w:val="CC58E772"/>
    <w:lvl w:ilvl="0">
      <w:start w:val="10"/>
      <w:numFmt w:val="decimal"/>
      <w:lvlText w:val="%1."/>
      <w:lvlJc w:val="left"/>
      <w:pPr>
        <w:ind w:left="525" w:hanging="52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3">
    <w:nsid w:val="4A1707B2"/>
    <w:multiLevelType w:val="multilevel"/>
    <w:tmpl w:val="6D048DD6"/>
    <w:lvl w:ilvl="0">
      <w:start w:val="10"/>
      <w:numFmt w:val="decimal"/>
      <w:lvlText w:val="%1."/>
      <w:lvlJc w:val="left"/>
      <w:pPr>
        <w:ind w:left="525" w:hanging="525"/>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4">
    <w:nsid w:val="4A584854"/>
    <w:multiLevelType w:val="multilevel"/>
    <w:tmpl w:val="AAC6E8B8"/>
    <w:lvl w:ilvl="0">
      <w:start w:val="7"/>
      <w:numFmt w:val="decimal"/>
      <w:lvlText w:val="%1."/>
      <w:lvlJc w:val="left"/>
      <w:pPr>
        <w:ind w:left="585" w:hanging="585"/>
      </w:pPr>
      <w:rPr>
        <w:rFonts w:hint="default"/>
      </w:rPr>
    </w:lvl>
    <w:lvl w:ilvl="1">
      <w:start w:val="2"/>
      <w:numFmt w:val="decimal"/>
      <w:lvlText w:val="%1.%2."/>
      <w:lvlJc w:val="left"/>
      <w:pPr>
        <w:ind w:left="720" w:hanging="720"/>
      </w:pPr>
      <w:rPr>
        <w:rFonts w:hint="default"/>
      </w:rPr>
    </w:lvl>
    <w:lvl w:ilvl="2">
      <w:start w:val="4"/>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5">
    <w:nsid w:val="4BF37819"/>
    <w:multiLevelType w:val="multilevel"/>
    <w:tmpl w:val="62409A32"/>
    <w:lvl w:ilvl="0">
      <w:start w:val="13"/>
      <w:numFmt w:val="decimal"/>
      <w:lvlText w:val="%1."/>
      <w:lvlJc w:val="left"/>
      <w:pPr>
        <w:ind w:left="525" w:hanging="525"/>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6">
    <w:nsid w:val="50256E15"/>
    <w:multiLevelType w:val="hybridMultilevel"/>
    <w:tmpl w:val="4800858E"/>
    <w:lvl w:ilvl="0" w:tplc="097ACE14">
      <w:start w:val="1"/>
      <w:numFmt w:val="upperRoman"/>
      <w:pStyle w:val="Heading1"/>
      <w:lvlText w:val="%1."/>
      <w:lvlJc w:val="right"/>
      <w:pPr>
        <w:tabs>
          <w:tab w:val="num" w:pos="360"/>
        </w:tabs>
        <w:ind w:left="360" w:hanging="180"/>
      </w:pPr>
      <w:rPr>
        <w:b/>
      </w:rPr>
    </w:lvl>
    <w:lvl w:ilvl="1" w:tplc="59BE4CDE">
      <w:start w:val="1"/>
      <w:numFmt w:val="decimal"/>
      <w:pStyle w:val="StyleBefore2ptAfter2ptLinespacingExactly12pt1"/>
      <w:lvlText w:val="%2."/>
      <w:lvlJc w:val="left"/>
      <w:pPr>
        <w:tabs>
          <w:tab w:val="num" w:pos="1980"/>
        </w:tabs>
        <w:ind w:left="1980" w:hanging="720"/>
      </w:pPr>
      <w:rPr>
        <w:rFonts w:hint="default"/>
      </w:r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27">
    <w:nsid w:val="50A179C7"/>
    <w:multiLevelType w:val="hybridMultilevel"/>
    <w:tmpl w:val="84789260"/>
    <w:lvl w:ilvl="0" w:tplc="9B52FFF2">
      <w:start w:val="1"/>
      <w:numFmt w:val="decimal"/>
      <w:lvlText w:val="(%1)"/>
      <w:lvlJc w:val="left"/>
      <w:pPr>
        <w:tabs>
          <w:tab w:val="num" w:pos="360"/>
        </w:tabs>
        <w:ind w:left="360" w:hanging="360"/>
      </w:pPr>
      <w:rPr>
        <w:rFonts w:hint="default"/>
      </w:rPr>
    </w:lvl>
    <w:lvl w:ilvl="1" w:tplc="04180019" w:tentative="1">
      <w:start w:val="1"/>
      <w:numFmt w:val="lowerLetter"/>
      <w:lvlText w:val="%2."/>
      <w:lvlJc w:val="left"/>
      <w:pPr>
        <w:tabs>
          <w:tab w:val="num" w:pos="720"/>
        </w:tabs>
        <w:ind w:left="720" w:hanging="360"/>
      </w:pPr>
    </w:lvl>
    <w:lvl w:ilvl="2" w:tplc="0418001B" w:tentative="1">
      <w:start w:val="1"/>
      <w:numFmt w:val="lowerRoman"/>
      <w:lvlText w:val="%3."/>
      <w:lvlJc w:val="right"/>
      <w:pPr>
        <w:tabs>
          <w:tab w:val="num" w:pos="1440"/>
        </w:tabs>
        <w:ind w:left="1440" w:hanging="180"/>
      </w:pPr>
    </w:lvl>
    <w:lvl w:ilvl="3" w:tplc="0418000F" w:tentative="1">
      <w:start w:val="1"/>
      <w:numFmt w:val="decimal"/>
      <w:lvlText w:val="%4."/>
      <w:lvlJc w:val="left"/>
      <w:pPr>
        <w:tabs>
          <w:tab w:val="num" w:pos="2160"/>
        </w:tabs>
        <w:ind w:left="2160" w:hanging="360"/>
      </w:pPr>
    </w:lvl>
    <w:lvl w:ilvl="4" w:tplc="04180019" w:tentative="1">
      <w:start w:val="1"/>
      <w:numFmt w:val="lowerLetter"/>
      <w:lvlText w:val="%5."/>
      <w:lvlJc w:val="left"/>
      <w:pPr>
        <w:tabs>
          <w:tab w:val="num" w:pos="2880"/>
        </w:tabs>
        <w:ind w:left="2880" w:hanging="360"/>
      </w:pPr>
    </w:lvl>
    <w:lvl w:ilvl="5" w:tplc="0418001B" w:tentative="1">
      <w:start w:val="1"/>
      <w:numFmt w:val="lowerRoman"/>
      <w:lvlText w:val="%6."/>
      <w:lvlJc w:val="right"/>
      <w:pPr>
        <w:tabs>
          <w:tab w:val="num" w:pos="3600"/>
        </w:tabs>
        <w:ind w:left="3600" w:hanging="180"/>
      </w:pPr>
    </w:lvl>
    <w:lvl w:ilvl="6" w:tplc="0418000F" w:tentative="1">
      <w:start w:val="1"/>
      <w:numFmt w:val="decimal"/>
      <w:lvlText w:val="%7."/>
      <w:lvlJc w:val="left"/>
      <w:pPr>
        <w:tabs>
          <w:tab w:val="num" w:pos="4320"/>
        </w:tabs>
        <w:ind w:left="4320" w:hanging="360"/>
      </w:pPr>
    </w:lvl>
    <w:lvl w:ilvl="7" w:tplc="04180019" w:tentative="1">
      <w:start w:val="1"/>
      <w:numFmt w:val="lowerLetter"/>
      <w:lvlText w:val="%8."/>
      <w:lvlJc w:val="left"/>
      <w:pPr>
        <w:tabs>
          <w:tab w:val="num" w:pos="5040"/>
        </w:tabs>
        <w:ind w:left="5040" w:hanging="360"/>
      </w:pPr>
    </w:lvl>
    <w:lvl w:ilvl="8" w:tplc="0418001B" w:tentative="1">
      <w:start w:val="1"/>
      <w:numFmt w:val="lowerRoman"/>
      <w:lvlText w:val="%9."/>
      <w:lvlJc w:val="right"/>
      <w:pPr>
        <w:tabs>
          <w:tab w:val="num" w:pos="5760"/>
        </w:tabs>
        <w:ind w:left="5760" w:hanging="180"/>
      </w:pPr>
    </w:lvl>
  </w:abstractNum>
  <w:abstractNum w:abstractNumId="28">
    <w:nsid w:val="519F7808"/>
    <w:multiLevelType w:val="multilevel"/>
    <w:tmpl w:val="3F78352A"/>
    <w:lvl w:ilvl="0">
      <w:start w:val="9"/>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9">
    <w:nsid w:val="54033A48"/>
    <w:multiLevelType w:val="multilevel"/>
    <w:tmpl w:val="90C0BC42"/>
    <w:lvl w:ilvl="0">
      <w:start w:val="6"/>
      <w:numFmt w:val="decimal"/>
      <w:lvlText w:val="%1."/>
      <w:lvlJc w:val="left"/>
      <w:pPr>
        <w:ind w:left="390" w:hanging="39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30">
    <w:nsid w:val="55835510"/>
    <w:multiLevelType w:val="multilevel"/>
    <w:tmpl w:val="BE042508"/>
    <w:styleLink w:val="StyleNumbered"/>
    <w:lvl w:ilvl="0">
      <w:start w:val="1"/>
      <w:numFmt w:val="decimal"/>
      <w:lvlText w:val="(%1)"/>
      <w:lvlJc w:val="left"/>
      <w:pPr>
        <w:tabs>
          <w:tab w:val="num" w:pos="1080"/>
        </w:tabs>
        <w:ind w:left="57" w:hanging="57"/>
      </w:pPr>
      <w:rPr>
        <w:rFonts w:ascii="Calibri" w:hAnsi="Calibri" w:hint="default"/>
        <w:sz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1">
    <w:nsid w:val="561953DB"/>
    <w:multiLevelType w:val="multilevel"/>
    <w:tmpl w:val="3364E840"/>
    <w:lvl w:ilvl="0">
      <w:start w:val="7"/>
      <w:numFmt w:val="decimal"/>
      <w:lvlText w:val="%1"/>
      <w:lvlJc w:val="left"/>
      <w:pPr>
        <w:ind w:left="525" w:hanging="525"/>
      </w:pPr>
      <w:rPr>
        <w:rFonts w:hint="default"/>
      </w:rPr>
    </w:lvl>
    <w:lvl w:ilvl="1">
      <w:start w:val="1"/>
      <w:numFmt w:val="decimal"/>
      <w:lvlText w:val="%1.%2"/>
      <w:lvlJc w:val="left"/>
      <w:pPr>
        <w:ind w:left="525" w:hanging="525"/>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nsid w:val="57B15A9E"/>
    <w:multiLevelType w:val="hybridMultilevel"/>
    <w:tmpl w:val="F86020E6"/>
    <w:lvl w:ilvl="0" w:tplc="77660242">
      <w:start w:val="1"/>
      <w:numFmt w:val="lowerLetter"/>
      <w:lvlText w:val="%1)"/>
      <w:lvlJc w:val="left"/>
      <w:pPr>
        <w:ind w:left="360" w:hanging="360"/>
      </w:pPr>
      <w:rPr>
        <w:rFonts w:ascii="Calibri" w:eastAsia="Times New Roman" w:hAnsi="Calibri" w:cs="Times New Roman" w:hint="default"/>
      </w:rPr>
    </w:lvl>
    <w:lvl w:ilvl="1" w:tplc="04180003" w:tentative="1">
      <w:start w:val="1"/>
      <w:numFmt w:val="bullet"/>
      <w:lvlText w:val="o"/>
      <w:lvlJc w:val="left"/>
      <w:pPr>
        <w:ind w:left="-4309" w:hanging="360"/>
      </w:pPr>
      <w:rPr>
        <w:rFonts w:ascii="Courier New" w:hAnsi="Courier New" w:cs="Courier New" w:hint="default"/>
      </w:rPr>
    </w:lvl>
    <w:lvl w:ilvl="2" w:tplc="04180005" w:tentative="1">
      <w:start w:val="1"/>
      <w:numFmt w:val="bullet"/>
      <w:lvlText w:val=""/>
      <w:lvlJc w:val="left"/>
      <w:pPr>
        <w:ind w:left="-3589" w:hanging="360"/>
      </w:pPr>
      <w:rPr>
        <w:rFonts w:ascii="Wingdings" w:hAnsi="Wingdings" w:hint="default"/>
      </w:rPr>
    </w:lvl>
    <w:lvl w:ilvl="3" w:tplc="04180001" w:tentative="1">
      <w:start w:val="1"/>
      <w:numFmt w:val="bullet"/>
      <w:lvlText w:val=""/>
      <w:lvlJc w:val="left"/>
      <w:pPr>
        <w:ind w:left="-2869" w:hanging="360"/>
      </w:pPr>
      <w:rPr>
        <w:rFonts w:ascii="Symbol" w:hAnsi="Symbol" w:hint="default"/>
      </w:rPr>
    </w:lvl>
    <w:lvl w:ilvl="4" w:tplc="04180003" w:tentative="1">
      <w:start w:val="1"/>
      <w:numFmt w:val="bullet"/>
      <w:lvlText w:val="o"/>
      <w:lvlJc w:val="left"/>
      <w:pPr>
        <w:ind w:left="-2149" w:hanging="360"/>
      </w:pPr>
      <w:rPr>
        <w:rFonts w:ascii="Courier New" w:hAnsi="Courier New" w:cs="Courier New" w:hint="default"/>
      </w:rPr>
    </w:lvl>
    <w:lvl w:ilvl="5" w:tplc="04180005" w:tentative="1">
      <w:start w:val="1"/>
      <w:numFmt w:val="bullet"/>
      <w:lvlText w:val=""/>
      <w:lvlJc w:val="left"/>
      <w:pPr>
        <w:ind w:left="-1429" w:hanging="360"/>
      </w:pPr>
      <w:rPr>
        <w:rFonts w:ascii="Wingdings" w:hAnsi="Wingdings" w:hint="default"/>
      </w:rPr>
    </w:lvl>
    <w:lvl w:ilvl="6" w:tplc="04180001" w:tentative="1">
      <w:start w:val="1"/>
      <w:numFmt w:val="bullet"/>
      <w:lvlText w:val=""/>
      <w:lvlJc w:val="left"/>
      <w:pPr>
        <w:ind w:left="-709" w:hanging="360"/>
      </w:pPr>
      <w:rPr>
        <w:rFonts w:ascii="Symbol" w:hAnsi="Symbol" w:hint="default"/>
      </w:rPr>
    </w:lvl>
    <w:lvl w:ilvl="7" w:tplc="04180003" w:tentative="1">
      <w:start w:val="1"/>
      <w:numFmt w:val="bullet"/>
      <w:lvlText w:val="o"/>
      <w:lvlJc w:val="left"/>
      <w:pPr>
        <w:ind w:left="11" w:hanging="360"/>
      </w:pPr>
      <w:rPr>
        <w:rFonts w:ascii="Courier New" w:hAnsi="Courier New" w:cs="Courier New" w:hint="default"/>
      </w:rPr>
    </w:lvl>
    <w:lvl w:ilvl="8" w:tplc="04180005" w:tentative="1">
      <w:start w:val="1"/>
      <w:numFmt w:val="bullet"/>
      <w:lvlText w:val=""/>
      <w:lvlJc w:val="left"/>
      <w:pPr>
        <w:ind w:left="731" w:hanging="360"/>
      </w:pPr>
      <w:rPr>
        <w:rFonts w:ascii="Wingdings" w:hAnsi="Wingdings" w:hint="default"/>
      </w:rPr>
    </w:lvl>
  </w:abstractNum>
  <w:abstractNum w:abstractNumId="33">
    <w:nsid w:val="5CD92BC0"/>
    <w:multiLevelType w:val="multilevel"/>
    <w:tmpl w:val="43C2C52C"/>
    <w:lvl w:ilvl="0">
      <w:start w:val="6"/>
      <w:numFmt w:val="decimal"/>
      <w:lvlText w:val="%1."/>
      <w:lvlJc w:val="left"/>
      <w:pPr>
        <w:ind w:left="390" w:hanging="390"/>
      </w:pPr>
      <w:rPr>
        <w:rFonts w:hint="default"/>
        <w:b/>
      </w:rPr>
    </w:lvl>
    <w:lvl w:ilvl="1">
      <w:start w:val="2"/>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34">
    <w:nsid w:val="5EAF2D79"/>
    <w:multiLevelType w:val="multilevel"/>
    <w:tmpl w:val="721E6F84"/>
    <w:lvl w:ilvl="0">
      <w:start w:val="8"/>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5">
    <w:nsid w:val="5EC734E9"/>
    <w:multiLevelType w:val="multilevel"/>
    <w:tmpl w:val="D578FCE6"/>
    <w:lvl w:ilvl="0">
      <w:start w:val="10"/>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6">
    <w:nsid w:val="60F55C14"/>
    <w:multiLevelType w:val="hybridMultilevel"/>
    <w:tmpl w:val="4ABC7E70"/>
    <w:lvl w:ilvl="0" w:tplc="04180017">
      <w:start w:val="1"/>
      <w:numFmt w:val="lowerLetter"/>
      <w:lvlText w:val="%1)"/>
      <w:lvlJc w:val="left"/>
      <w:pPr>
        <w:ind w:left="360" w:hanging="360"/>
      </w:pPr>
      <w:rPr>
        <w:rFonts w:hint="default"/>
      </w:rPr>
    </w:lvl>
    <w:lvl w:ilvl="1" w:tplc="04180019">
      <w:start w:val="1"/>
      <w:numFmt w:val="lowerLetter"/>
      <w:lvlText w:val="%2."/>
      <w:lvlJc w:val="left"/>
      <w:pPr>
        <w:ind w:left="1080" w:hanging="360"/>
      </w:pPr>
    </w:lvl>
    <w:lvl w:ilvl="2" w:tplc="32369CB4">
      <w:start w:val="1"/>
      <w:numFmt w:val="decimal"/>
      <w:lvlText w:val="%3."/>
      <w:lvlJc w:val="left"/>
      <w:pPr>
        <w:ind w:left="1980" w:hanging="360"/>
      </w:pPr>
      <w:rPr>
        <w:rFonts w:hint="default"/>
      </w:r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7">
    <w:nsid w:val="66BD3863"/>
    <w:multiLevelType w:val="hybridMultilevel"/>
    <w:tmpl w:val="E7703AD2"/>
    <w:lvl w:ilvl="0" w:tplc="8D30E238">
      <w:start w:val="1"/>
      <w:numFmt w:val="decimal"/>
      <w:lvlText w:val="(%1)"/>
      <w:lvlJc w:val="left"/>
      <w:pPr>
        <w:ind w:left="720" w:hanging="360"/>
      </w:pPr>
      <w:rPr>
        <w:rFonts w:hint="default"/>
        <w:color w:val="323E4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6837649B"/>
    <w:multiLevelType w:val="multilevel"/>
    <w:tmpl w:val="A27CEE0E"/>
    <w:lvl w:ilvl="0">
      <w:start w:val="7"/>
      <w:numFmt w:val="decimal"/>
      <w:lvlText w:val="%1."/>
      <w:lvlJc w:val="left"/>
      <w:pPr>
        <w:ind w:left="585" w:hanging="58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9">
    <w:nsid w:val="6B475210"/>
    <w:multiLevelType w:val="hybridMultilevel"/>
    <w:tmpl w:val="84789260"/>
    <w:lvl w:ilvl="0" w:tplc="9B52FFF2">
      <w:start w:val="1"/>
      <w:numFmt w:val="decimal"/>
      <w:lvlText w:val="(%1)"/>
      <w:lvlJc w:val="left"/>
      <w:pPr>
        <w:tabs>
          <w:tab w:val="num" w:pos="360"/>
        </w:tabs>
        <w:ind w:left="360" w:hanging="360"/>
      </w:pPr>
      <w:rPr>
        <w:rFonts w:hint="default"/>
      </w:rPr>
    </w:lvl>
    <w:lvl w:ilvl="1" w:tplc="04180019" w:tentative="1">
      <w:start w:val="1"/>
      <w:numFmt w:val="lowerLetter"/>
      <w:lvlText w:val="%2."/>
      <w:lvlJc w:val="left"/>
      <w:pPr>
        <w:tabs>
          <w:tab w:val="num" w:pos="720"/>
        </w:tabs>
        <w:ind w:left="720" w:hanging="360"/>
      </w:pPr>
    </w:lvl>
    <w:lvl w:ilvl="2" w:tplc="0418001B" w:tentative="1">
      <w:start w:val="1"/>
      <w:numFmt w:val="lowerRoman"/>
      <w:lvlText w:val="%3."/>
      <w:lvlJc w:val="right"/>
      <w:pPr>
        <w:tabs>
          <w:tab w:val="num" w:pos="1440"/>
        </w:tabs>
        <w:ind w:left="1440" w:hanging="180"/>
      </w:pPr>
    </w:lvl>
    <w:lvl w:ilvl="3" w:tplc="0418000F" w:tentative="1">
      <w:start w:val="1"/>
      <w:numFmt w:val="decimal"/>
      <w:lvlText w:val="%4."/>
      <w:lvlJc w:val="left"/>
      <w:pPr>
        <w:tabs>
          <w:tab w:val="num" w:pos="2160"/>
        </w:tabs>
        <w:ind w:left="2160" w:hanging="360"/>
      </w:pPr>
    </w:lvl>
    <w:lvl w:ilvl="4" w:tplc="04180019" w:tentative="1">
      <w:start w:val="1"/>
      <w:numFmt w:val="lowerLetter"/>
      <w:lvlText w:val="%5."/>
      <w:lvlJc w:val="left"/>
      <w:pPr>
        <w:tabs>
          <w:tab w:val="num" w:pos="2880"/>
        </w:tabs>
        <w:ind w:left="2880" w:hanging="360"/>
      </w:pPr>
    </w:lvl>
    <w:lvl w:ilvl="5" w:tplc="0418001B" w:tentative="1">
      <w:start w:val="1"/>
      <w:numFmt w:val="lowerRoman"/>
      <w:lvlText w:val="%6."/>
      <w:lvlJc w:val="right"/>
      <w:pPr>
        <w:tabs>
          <w:tab w:val="num" w:pos="3600"/>
        </w:tabs>
        <w:ind w:left="3600" w:hanging="180"/>
      </w:pPr>
    </w:lvl>
    <w:lvl w:ilvl="6" w:tplc="0418000F" w:tentative="1">
      <w:start w:val="1"/>
      <w:numFmt w:val="decimal"/>
      <w:lvlText w:val="%7."/>
      <w:lvlJc w:val="left"/>
      <w:pPr>
        <w:tabs>
          <w:tab w:val="num" w:pos="4320"/>
        </w:tabs>
        <w:ind w:left="4320" w:hanging="360"/>
      </w:pPr>
    </w:lvl>
    <w:lvl w:ilvl="7" w:tplc="04180019" w:tentative="1">
      <w:start w:val="1"/>
      <w:numFmt w:val="lowerLetter"/>
      <w:lvlText w:val="%8."/>
      <w:lvlJc w:val="left"/>
      <w:pPr>
        <w:tabs>
          <w:tab w:val="num" w:pos="5040"/>
        </w:tabs>
        <w:ind w:left="5040" w:hanging="360"/>
      </w:pPr>
    </w:lvl>
    <w:lvl w:ilvl="8" w:tplc="0418001B" w:tentative="1">
      <w:start w:val="1"/>
      <w:numFmt w:val="lowerRoman"/>
      <w:lvlText w:val="%9."/>
      <w:lvlJc w:val="right"/>
      <w:pPr>
        <w:tabs>
          <w:tab w:val="num" w:pos="5760"/>
        </w:tabs>
        <w:ind w:left="5760" w:hanging="180"/>
      </w:pPr>
    </w:lvl>
  </w:abstractNum>
  <w:abstractNum w:abstractNumId="40">
    <w:nsid w:val="6E760479"/>
    <w:multiLevelType w:val="hybridMultilevel"/>
    <w:tmpl w:val="6AAA65AE"/>
    <w:lvl w:ilvl="0" w:tplc="1EECC77E">
      <w:start w:val="1"/>
      <w:numFmt w:val="upperLetter"/>
      <w:lvlText w:val="(%1)"/>
      <w:lvlJc w:val="left"/>
      <w:pPr>
        <w:ind w:left="720" w:hanging="360"/>
      </w:pPr>
      <w:rPr>
        <w:rFonts w:hint="default"/>
        <w:b/>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6EDE0D2F"/>
    <w:multiLevelType w:val="hybridMultilevel"/>
    <w:tmpl w:val="F3F00396"/>
    <w:lvl w:ilvl="0" w:tplc="04180019">
      <w:start w:val="1"/>
      <w:numFmt w:val="lowerLetter"/>
      <w:lvlText w:val="%1."/>
      <w:lvlJc w:val="left"/>
      <w:pPr>
        <w:ind w:left="360" w:hanging="360"/>
      </w:p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2">
    <w:nsid w:val="6EF3234B"/>
    <w:multiLevelType w:val="multilevel"/>
    <w:tmpl w:val="401AAF24"/>
    <w:lvl w:ilvl="0">
      <w:start w:val="11"/>
      <w:numFmt w:val="decimal"/>
      <w:lvlText w:val="%1."/>
      <w:lvlJc w:val="left"/>
      <w:pPr>
        <w:ind w:left="525" w:hanging="525"/>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3">
    <w:nsid w:val="6FC80F23"/>
    <w:multiLevelType w:val="hybridMultilevel"/>
    <w:tmpl w:val="DBCA7D3E"/>
    <w:lvl w:ilvl="0" w:tplc="0172D3E6">
      <w:start w:val="1"/>
      <w:numFmt w:val="decimal"/>
      <w:lvlText w:val="(%1)"/>
      <w:lvlJc w:val="left"/>
      <w:pPr>
        <w:tabs>
          <w:tab w:val="num" w:pos="360"/>
        </w:tabs>
        <w:ind w:left="360" w:hanging="360"/>
      </w:pPr>
      <w:rPr>
        <w:rFonts w:hint="default"/>
      </w:rPr>
    </w:lvl>
    <w:lvl w:ilvl="1" w:tplc="04180019" w:tentative="1">
      <w:start w:val="1"/>
      <w:numFmt w:val="lowerLetter"/>
      <w:lvlText w:val="%2."/>
      <w:lvlJc w:val="left"/>
      <w:pPr>
        <w:tabs>
          <w:tab w:val="num" w:pos="720"/>
        </w:tabs>
        <w:ind w:left="720" w:hanging="360"/>
      </w:pPr>
    </w:lvl>
    <w:lvl w:ilvl="2" w:tplc="0418001B" w:tentative="1">
      <w:start w:val="1"/>
      <w:numFmt w:val="lowerRoman"/>
      <w:lvlText w:val="%3."/>
      <w:lvlJc w:val="right"/>
      <w:pPr>
        <w:tabs>
          <w:tab w:val="num" w:pos="1440"/>
        </w:tabs>
        <w:ind w:left="1440" w:hanging="180"/>
      </w:pPr>
    </w:lvl>
    <w:lvl w:ilvl="3" w:tplc="0418000F" w:tentative="1">
      <w:start w:val="1"/>
      <w:numFmt w:val="decimal"/>
      <w:lvlText w:val="%4."/>
      <w:lvlJc w:val="left"/>
      <w:pPr>
        <w:tabs>
          <w:tab w:val="num" w:pos="2160"/>
        </w:tabs>
        <w:ind w:left="2160" w:hanging="360"/>
      </w:pPr>
    </w:lvl>
    <w:lvl w:ilvl="4" w:tplc="04180019" w:tentative="1">
      <w:start w:val="1"/>
      <w:numFmt w:val="lowerLetter"/>
      <w:lvlText w:val="%5."/>
      <w:lvlJc w:val="left"/>
      <w:pPr>
        <w:tabs>
          <w:tab w:val="num" w:pos="2880"/>
        </w:tabs>
        <w:ind w:left="2880" w:hanging="360"/>
      </w:pPr>
    </w:lvl>
    <w:lvl w:ilvl="5" w:tplc="0418001B" w:tentative="1">
      <w:start w:val="1"/>
      <w:numFmt w:val="lowerRoman"/>
      <w:lvlText w:val="%6."/>
      <w:lvlJc w:val="right"/>
      <w:pPr>
        <w:tabs>
          <w:tab w:val="num" w:pos="3600"/>
        </w:tabs>
        <w:ind w:left="3600" w:hanging="180"/>
      </w:pPr>
    </w:lvl>
    <w:lvl w:ilvl="6" w:tplc="0418000F" w:tentative="1">
      <w:start w:val="1"/>
      <w:numFmt w:val="decimal"/>
      <w:lvlText w:val="%7."/>
      <w:lvlJc w:val="left"/>
      <w:pPr>
        <w:tabs>
          <w:tab w:val="num" w:pos="4320"/>
        </w:tabs>
        <w:ind w:left="4320" w:hanging="360"/>
      </w:pPr>
    </w:lvl>
    <w:lvl w:ilvl="7" w:tplc="04180019" w:tentative="1">
      <w:start w:val="1"/>
      <w:numFmt w:val="lowerLetter"/>
      <w:lvlText w:val="%8."/>
      <w:lvlJc w:val="left"/>
      <w:pPr>
        <w:tabs>
          <w:tab w:val="num" w:pos="5040"/>
        </w:tabs>
        <w:ind w:left="5040" w:hanging="360"/>
      </w:pPr>
    </w:lvl>
    <w:lvl w:ilvl="8" w:tplc="0418001B" w:tentative="1">
      <w:start w:val="1"/>
      <w:numFmt w:val="lowerRoman"/>
      <w:lvlText w:val="%9."/>
      <w:lvlJc w:val="right"/>
      <w:pPr>
        <w:tabs>
          <w:tab w:val="num" w:pos="5760"/>
        </w:tabs>
        <w:ind w:left="5760" w:hanging="180"/>
      </w:pPr>
    </w:lvl>
  </w:abstractNum>
  <w:abstractNum w:abstractNumId="44">
    <w:nsid w:val="75157744"/>
    <w:multiLevelType w:val="hybridMultilevel"/>
    <w:tmpl w:val="84789260"/>
    <w:lvl w:ilvl="0" w:tplc="9B52FFF2">
      <w:start w:val="1"/>
      <w:numFmt w:val="decimal"/>
      <w:lvlText w:val="(%1)"/>
      <w:lvlJc w:val="left"/>
      <w:pPr>
        <w:tabs>
          <w:tab w:val="num" w:pos="360"/>
        </w:tabs>
        <w:ind w:left="360" w:hanging="360"/>
      </w:pPr>
      <w:rPr>
        <w:rFonts w:hint="default"/>
      </w:rPr>
    </w:lvl>
    <w:lvl w:ilvl="1" w:tplc="04180019" w:tentative="1">
      <w:start w:val="1"/>
      <w:numFmt w:val="lowerLetter"/>
      <w:lvlText w:val="%2."/>
      <w:lvlJc w:val="left"/>
      <w:pPr>
        <w:tabs>
          <w:tab w:val="num" w:pos="720"/>
        </w:tabs>
        <w:ind w:left="720" w:hanging="360"/>
      </w:pPr>
    </w:lvl>
    <w:lvl w:ilvl="2" w:tplc="0418001B" w:tentative="1">
      <w:start w:val="1"/>
      <w:numFmt w:val="lowerRoman"/>
      <w:lvlText w:val="%3."/>
      <w:lvlJc w:val="right"/>
      <w:pPr>
        <w:tabs>
          <w:tab w:val="num" w:pos="1440"/>
        </w:tabs>
        <w:ind w:left="1440" w:hanging="180"/>
      </w:pPr>
    </w:lvl>
    <w:lvl w:ilvl="3" w:tplc="0418000F" w:tentative="1">
      <w:start w:val="1"/>
      <w:numFmt w:val="decimal"/>
      <w:lvlText w:val="%4."/>
      <w:lvlJc w:val="left"/>
      <w:pPr>
        <w:tabs>
          <w:tab w:val="num" w:pos="2160"/>
        </w:tabs>
        <w:ind w:left="2160" w:hanging="360"/>
      </w:pPr>
    </w:lvl>
    <w:lvl w:ilvl="4" w:tplc="04180019" w:tentative="1">
      <w:start w:val="1"/>
      <w:numFmt w:val="lowerLetter"/>
      <w:lvlText w:val="%5."/>
      <w:lvlJc w:val="left"/>
      <w:pPr>
        <w:tabs>
          <w:tab w:val="num" w:pos="2880"/>
        </w:tabs>
        <w:ind w:left="2880" w:hanging="360"/>
      </w:pPr>
    </w:lvl>
    <w:lvl w:ilvl="5" w:tplc="0418001B" w:tentative="1">
      <w:start w:val="1"/>
      <w:numFmt w:val="lowerRoman"/>
      <w:lvlText w:val="%6."/>
      <w:lvlJc w:val="right"/>
      <w:pPr>
        <w:tabs>
          <w:tab w:val="num" w:pos="3600"/>
        </w:tabs>
        <w:ind w:left="3600" w:hanging="180"/>
      </w:pPr>
    </w:lvl>
    <w:lvl w:ilvl="6" w:tplc="0418000F" w:tentative="1">
      <w:start w:val="1"/>
      <w:numFmt w:val="decimal"/>
      <w:lvlText w:val="%7."/>
      <w:lvlJc w:val="left"/>
      <w:pPr>
        <w:tabs>
          <w:tab w:val="num" w:pos="4320"/>
        </w:tabs>
        <w:ind w:left="4320" w:hanging="360"/>
      </w:pPr>
    </w:lvl>
    <w:lvl w:ilvl="7" w:tplc="04180019" w:tentative="1">
      <w:start w:val="1"/>
      <w:numFmt w:val="lowerLetter"/>
      <w:lvlText w:val="%8."/>
      <w:lvlJc w:val="left"/>
      <w:pPr>
        <w:tabs>
          <w:tab w:val="num" w:pos="5040"/>
        </w:tabs>
        <w:ind w:left="5040" w:hanging="360"/>
      </w:pPr>
    </w:lvl>
    <w:lvl w:ilvl="8" w:tplc="0418001B" w:tentative="1">
      <w:start w:val="1"/>
      <w:numFmt w:val="lowerRoman"/>
      <w:lvlText w:val="%9."/>
      <w:lvlJc w:val="right"/>
      <w:pPr>
        <w:tabs>
          <w:tab w:val="num" w:pos="5760"/>
        </w:tabs>
        <w:ind w:left="5760" w:hanging="180"/>
      </w:pPr>
    </w:lvl>
  </w:abstractNum>
  <w:abstractNum w:abstractNumId="45">
    <w:nsid w:val="7C6049F0"/>
    <w:multiLevelType w:val="multilevel"/>
    <w:tmpl w:val="43C2C52C"/>
    <w:lvl w:ilvl="0">
      <w:start w:val="7"/>
      <w:numFmt w:val="decimal"/>
      <w:lvlText w:val="%1."/>
      <w:lvlJc w:val="left"/>
      <w:pPr>
        <w:ind w:left="390" w:hanging="390"/>
      </w:pPr>
      <w:rPr>
        <w:rFonts w:hint="default"/>
        <w:b/>
      </w:rPr>
    </w:lvl>
    <w:lvl w:ilvl="1">
      <w:start w:val="2"/>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46">
    <w:nsid w:val="7FDC6555"/>
    <w:multiLevelType w:val="hybridMultilevel"/>
    <w:tmpl w:val="4F4C874E"/>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30"/>
  </w:num>
  <w:num w:numId="2">
    <w:abstractNumId w:val="21"/>
  </w:num>
  <w:num w:numId="3">
    <w:abstractNumId w:val="26"/>
  </w:num>
  <w:num w:numId="4">
    <w:abstractNumId w:val="15"/>
  </w:num>
  <w:num w:numId="5">
    <w:abstractNumId w:val="43"/>
  </w:num>
  <w:num w:numId="6">
    <w:abstractNumId w:val="32"/>
  </w:num>
  <w:num w:numId="7">
    <w:abstractNumId w:val="36"/>
  </w:num>
  <w:num w:numId="8">
    <w:abstractNumId w:val="41"/>
  </w:num>
  <w:num w:numId="9">
    <w:abstractNumId w:val="46"/>
  </w:num>
  <w:num w:numId="10">
    <w:abstractNumId w:val="19"/>
  </w:num>
  <w:num w:numId="11">
    <w:abstractNumId w:val="8"/>
  </w:num>
  <w:num w:numId="12">
    <w:abstractNumId w:val="37"/>
  </w:num>
  <w:num w:numId="13">
    <w:abstractNumId w:val="6"/>
  </w:num>
  <w:num w:numId="14">
    <w:abstractNumId w:val="16"/>
  </w:num>
  <w:num w:numId="15">
    <w:abstractNumId w:val="18"/>
  </w:num>
  <w:num w:numId="16">
    <w:abstractNumId w:val="44"/>
  </w:num>
  <w:num w:numId="17">
    <w:abstractNumId w:val="11"/>
  </w:num>
  <w:num w:numId="18">
    <w:abstractNumId w:val="27"/>
  </w:num>
  <w:num w:numId="19">
    <w:abstractNumId w:val="39"/>
  </w:num>
  <w:num w:numId="20">
    <w:abstractNumId w:val="40"/>
  </w:num>
  <w:num w:numId="21">
    <w:abstractNumId w:val="12"/>
  </w:num>
  <w:num w:numId="22">
    <w:abstractNumId w:val="7"/>
  </w:num>
  <w:num w:numId="23">
    <w:abstractNumId w:val="9"/>
  </w:num>
  <w:num w:numId="24">
    <w:abstractNumId w:val="20"/>
  </w:num>
  <w:num w:numId="25">
    <w:abstractNumId w:val="29"/>
  </w:num>
  <w:num w:numId="26">
    <w:abstractNumId w:val="33"/>
  </w:num>
  <w:num w:numId="27">
    <w:abstractNumId w:val="3"/>
  </w:num>
  <w:num w:numId="28">
    <w:abstractNumId w:val="0"/>
  </w:num>
  <w:num w:numId="29">
    <w:abstractNumId w:val="28"/>
  </w:num>
  <w:num w:numId="30">
    <w:abstractNumId w:val="34"/>
  </w:num>
  <w:num w:numId="31">
    <w:abstractNumId w:val="22"/>
  </w:num>
  <w:num w:numId="32">
    <w:abstractNumId w:val="5"/>
  </w:num>
  <w:num w:numId="33">
    <w:abstractNumId w:val="31"/>
  </w:num>
  <w:num w:numId="34">
    <w:abstractNumId w:val="45"/>
  </w:num>
  <w:num w:numId="35">
    <w:abstractNumId w:val="38"/>
  </w:num>
  <w:num w:numId="36">
    <w:abstractNumId w:val="13"/>
  </w:num>
  <w:num w:numId="37">
    <w:abstractNumId w:val="24"/>
  </w:num>
  <w:num w:numId="38">
    <w:abstractNumId w:val="14"/>
  </w:num>
  <w:num w:numId="39">
    <w:abstractNumId w:val="4"/>
  </w:num>
  <w:num w:numId="40">
    <w:abstractNumId w:val="23"/>
  </w:num>
  <w:num w:numId="41">
    <w:abstractNumId w:val="35"/>
  </w:num>
  <w:num w:numId="42">
    <w:abstractNumId w:val="42"/>
  </w:num>
  <w:num w:numId="43">
    <w:abstractNumId w:val="17"/>
  </w:num>
  <w:num w:numId="44">
    <w:abstractNumId w:val="25"/>
  </w:num>
  <w:num w:numId="45">
    <w:abstractNumId w:val="10"/>
  </w:num>
  <w:numIdMacAtCleanup w:val="2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ădălina Marcoci">
    <w15:presenceInfo w15:providerId="None" w15:userId="Mădălina Marcoci"/>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0"/>
  <w:displayBackgroundShape/>
  <w:hideSpellingErrors/>
  <w:stylePaneFormatFilter w:val="3F01"/>
  <w:defaultTabStop w:val="708"/>
  <w:hyphenationZone w:val="425"/>
  <w:characterSpacingControl w:val="doNotCompress"/>
  <w:hdrShapeDefaults>
    <o:shapedefaults v:ext="edit" spidmax="15361"/>
  </w:hdrShapeDefaults>
  <w:footnotePr>
    <w:footnote w:id="-1"/>
    <w:footnote w:id="0"/>
  </w:footnotePr>
  <w:endnotePr>
    <w:endnote w:id="-1"/>
    <w:endnote w:id="0"/>
  </w:endnotePr>
  <w:compat/>
  <w:rsids>
    <w:rsidRoot w:val="00290185"/>
    <w:rsid w:val="000017B7"/>
    <w:rsid w:val="00002FA2"/>
    <w:rsid w:val="00003FD8"/>
    <w:rsid w:val="000049F6"/>
    <w:rsid w:val="000071FC"/>
    <w:rsid w:val="00007405"/>
    <w:rsid w:val="00007BBF"/>
    <w:rsid w:val="00007D3C"/>
    <w:rsid w:val="00007F0C"/>
    <w:rsid w:val="000131C9"/>
    <w:rsid w:val="00013CD1"/>
    <w:rsid w:val="00016A91"/>
    <w:rsid w:val="00017E7C"/>
    <w:rsid w:val="00017EF2"/>
    <w:rsid w:val="000202C8"/>
    <w:rsid w:val="00022E92"/>
    <w:rsid w:val="0002467D"/>
    <w:rsid w:val="0002544E"/>
    <w:rsid w:val="0002656A"/>
    <w:rsid w:val="000272EF"/>
    <w:rsid w:val="000275ED"/>
    <w:rsid w:val="00027DCA"/>
    <w:rsid w:val="00031038"/>
    <w:rsid w:val="00033901"/>
    <w:rsid w:val="00035C0E"/>
    <w:rsid w:val="00037082"/>
    <w:rsid w:val="00037348"/>
    <w:rsid w:val="00037D2A"/>
    <w:rsid w:val="000404FC"/>
    <w:rsid w:val="000417AB"/>
    <w:rsid w:val="00041D49"/>
    <w:rsid w:val="0004238C"/>
    <w:rsid w:val="000424BE"/>
    <w:rsid w:val="000432CF"/>
    <w:rsid w:val="0004471F"/>
    <w:rsid w:val="000449A5"/>
    <w:rsid w:val="00044DE7"/>
    <w:rsid w:val="00044EDD"/>
    <w:rsid w:val="00050225"/>
    <w:rsid w:val="0005047B"/>
    <w:rsid w:val="000508CC"/>
    <w:rsid w:val="000528EC"/>
    <w:rsid w:val="00053A8F"/>
    <w:rsid w:val="00053CCC"/>
    <w:rsid w:val="000544B0"/>
    <w:rsid w:val="000568FF"/>
    <w:rsid w:val="00056FED"/>
    <w:rsid w:val="000579B2"/>
    <w:rsid w:val="0006017F"/>
    <w:rsid w:val="000618DA"/>
    <w:rsid w:val="00063363"/>
    <w:rsid w:val="0006475A"/>
    <w:rsid w:val="00064D76"/>
    <w:rsid w:val="00066954"/>
    <w:rsid w:val="000712E0"/>
    <w:rsid w:val="00072B68"/>
    <w:rsid w:val="0007338B"/>
    <w:rsid w:val="00074806"/>
    <w:rsid w:val="000748C3"/>
    <w:rsid w:val="00075785"/>
    <w:rsid w:val="00076A38"/>
    <w:rsid w:val="00077540"/>
    <w:rsid w:val="00080781"/>
    <w:rsid w:val="000813D0"/>
    <w:rsid w:val="0008160F"/>
    <w:rsid w:val="00081EEC"/>
    <w:rsid w:val="00082078"/>
    <w:rsid w:val="00082FCF"/>
    <w:rsid w:val="00085586"/>
    <w:rsid w:val="00085A83"/>
    <w:rsid w:val="00087A2D"/>
    <w:rsid w:val="00087E51"/>
    <w:rsid w:val="00090D4F"/>
    <w:rsid w:val="00092E25"/>
    <w:rsid w:val="000959F4"/>
    <w:rsid w:val="00096842"/>
    <w:rsid w:val="0009709C"/>
    <w:rsid w:val="000978A0"/>
    <w:rsid w:val="000A13E3"/>
    <w:rsid w:val="000A2AA5"/>
    <w:rsid w:val="000A3545"/>
    <w:rsid w:val="000A4DEC"/>
    <w:rsid w:val="000A58F7"/>
    <w:rsid w:val="000A660B"/>
    <w:rsid w:val="000B084C"/>
    <w:rsid w:val="000B33CF"/>
    <w:rsid w:val="000B34CE"/>
    <w:rsid w:val="000B43FB"/>
    <w:rsid w:val="000B4542"/>
    <w:rsid w:val="000B5EA1"/>
    <w:rsid w:val="000B624F"/>
    <w:rsid w:val="000B6AAA"/>
    <w:rsid w:val="000B7155"/>
    <w:rsid w:val="000C1D41"/>
    <w:rsid w:val="000C420E"/>
    <w:rsid w:val="000C4BBD"/>
    <w:rsid w:val="000C4CBB"/>
    <w:rsid w:val="000C6EA0"/>
    <w:rsid w:val="000C74CC"/>
    <w:rsid w:val="000D14B2"/>
    <w:rsid w:val="000D2A09"/>
    <w:rsid w:val="000D5708"/>
    <w:rsid w:val="000D60BB"/>
    <w:rsid w:val="000D697D"/>
    <w:rsid w:val="000D779B"/>
    <w:rsid w:val="000E2347"/>
    <w:rsid w:val="000E31F0"/>
    <w:rsid w:val="000E43FB"/>
    <w:rsid w:val="000E75C5"/>
    <w:rsid w:val="000F0CB7"/>
    <w:rsid w:val="000F1342"/>
    <w:rsid w:val="000F18E9"/>
    <w:rsid w:val="000F24FB"/>
    <w:rsid w:val="000F31D6"/>
    <w:rsid w:val="000F3FCC"/>
    <w:rsid w:val="000F4A70"/>
    <w:rsid w:val="000F52D7"/>
    <w:rsid w:val="000F712C"/>
    <w:rsid w:val="000F79C8"/>
    <w:rsid w:val="001016EC"/>
    <w:rsid w:val="00101E9E"/>
    <w:rsid w:val="0010266C"/>
    <w:rsid w:val="0010349D"/>
    <w:rsid w:val="001036F6"/>
    <w:rsid w:val="00104300"/>
    <w:rsid w:val="0010544D"/>
    <w:rsid w:val="0010690B"/>
    <w:rsid w:val="00110D03"/>
    <w:rsid w:val="0011187E"/>
    <w:rsid w:val="00111D7A"/>
    <w:rsid w:val="00115402"/>
    <w:rsid w:val="001175E0"/>
    <w:rsid w:val="00120935"/>
    <w:rsid w:val="00123610"/>
    <w:rsid w:val="0012489A"/>
    <w:rsid w:val="00126743"/>
    <w:rsid w:val="00127DD7"/>
    <w:rsid w:val="00130BEB"/>
    <w:rsid w:val="00131419"/>
    <w:rsid w:val="00131502"/>
    <w:rsid w:val="00131A3B"/>
    <w:rsid w:val="00131D5A"/>
    <w:rsid w:val="0013257A"/>
    <w:rsid w:val="001329EF"/>
    <w:rsid w:val="00133C95"/>
    <w:rsid w:val="00134E07"/>
    <w:rsid w:val="00141845"/>
    <w:rsid w:val="00141D1E"/>
    <w:rsid w:val="001422F5"/>
    <w:rsid w:val="00142B94"/>
    <w:rsid w:val="00143696"/>
    <w:rsid w:val="00143C18"/>
    <w:rsid w:val="001458F7"/>
    <w:rsid w:val="00145C2B"/>
    <w:rsid w:val="00145ED0"/>
    <w:rsid w:val="00147914"/>
    <w:rsid w:val="00150B84"/>
    <w:rsid w:val="001511F1"/>
    <w:rsid w:val="00152667"/>
    <w:rsid w:val="0015302C"/>
    <w:rsid w:val="00153412"/>
    <w:rsid w:val="001543A4"/>
    <w:rsid w:val="00156836"/>
    <w:rsid w:val="00157894"/>
    <w:rsid w:val="001603D4"/>
    <w:rsid w:val="0016216F"/>
    <w:rsid w:val="00162EBC"/>
    <w:rsid w:val="001644C4"/>
    <w:rsid w:val="001645E2"/>
    <w:rsid w:val="0016725D"/>
    <w:rsid w:val="001679FC"/>
    <w:rsid w:val="0017065D"/>
    <w:rsid w:val="0017069F"/>
    <w:rsid w:val="00175EDA"/>
    <w:rsid w:val="00177565"/>
    <w:rsid w:val="00177C8D"/>
    <w:rsid w:val="00177F2F"/>
    <w:rsid w:val="00180666"/>
    <w:rsid w:val="00181435"/>
    <w:rsid w:val="00181F4E"/>
    <w:rsid w:val="00182986"/>
    <w:rsid w:val="001845A3"/>
    <w:rsid w:val="00184FCD"/>
    <w:rsid w:val="001856F0"/>
    <w:rsid w:val="00185C53"/>
    <w:rsid w:val="0019039B"/>
    <w:rsid w:val="001920B3"/>
    <w:rsid w:val="001923C9"/>
    <w:rsid w:val="00194F7D"/>
    <w:rsid w:val="0019671E"/>
    <w:rsid w:val="00197C3F"/>
    <w:rsid w:val="001A0F1A"/>
    <w:rsid w:val="001A1FD4"/>
    <w:rsid w:val="001A3EC5"/>
    <w:rsid w:val="001A5578"/>
    <w:rsid w:val="001A5879"/>
    <w:rsid w:val="001A5D41"/>
    <w:rsid w:val="001A6019"/>
    <w:rsid w:val="001A65E4"/>
    <w:rsid w:val="001A687E"/>
    <w:rsid w:val="001A6AB8"/>
    <w:rsid w:val="001B0540"/>
    <w:rsid w:val="001B1079"/>
    <w:rsid w:val="001B1188"/>
    <w:rsid w:val="001B1520"/>
    <w:rsid w:val="001B1810"/>
    <w:rsid w:val="001B1CA5"/>
    <w:rsid w:val="001B2CC0"/>
    <w:rsid w:val="001B55A5"/>
    <w:rsid w:val="001B62EA"/>
    <w:rsid w:val="001C3893"/>
    <w:rsid w:val="001C5B95"/>
    <w:rsid w:val="001C697A"/>
    <w:rsid w:val="001C709C"/>
    <w:rsid w:val="001D158F"/>
    <w:rsid w:val="001D1B56"/>
    <w:rsid w:val="001D1BF0"/>
    <w:rsid w:val="001D52C1"/>
    <w:rsid w:val="001D61B2"/>
    <w:rsid w:val="001D692C"/>
    <w:rsid w:val="001D7232"/>
    <w:rsid w:val="001D7665"/>
    <w:rsid w:val="001E23CB"/>
    <w:rsid w:val="001E2948"/>
    <w:rsid w:val="001E3A89"/>
    <w:rsid w:val="001E5069"/>
    <w:rsid w:val="001E532B"/>
    <w:rsid w:val="001E6211"/>
    <w:rsid w:val="001F0E38"/>
    <w:rsid w:val="001F107B"/>
    <w:rsid w:val="001F1100"/>
    <w:rsid w:val="001F14B6"/>
    <w:rsid w:val="001F4E4C"/>
    <w:rsid w:val="001F5548"/>
    <w:rsid w:val="001F5E8F"/>
    <w:rsid w:val="001F6105"/>
    <w:rsid w:val="001F647E"/>
    <w:rsid w:val="001F65E4"/>
    <w:rsid w:val="001F7346"/>
    <w:rsid w:val="001F749C"/>
    <w:rsid w:val="001F76D1"/>
    <w:rsid w:val="001F7843"/>
    <w:rsid w:val="00200DCC"/>
    <w:rsid w:val="002045B1"/>
    <w:rsid w:val="0020726E"/>
    <w:rsid w:val="00210269"/>
    <w:rsid w:val="00210323"/>
    <w:rsid w:val="00211AE1"/>
    <w:rsid w:val="00212D0E"/>
    <w:rsid w:val="002148FD"/>
    <w:rsid w:val="00215E51"/>
    <w:rsid w:val="00222D0A"/>
    <w:rsid w:val="0022497A"/>
    <w:rsid w:val="00224CA5"/>
    <w:rsid w:val="002258FE"/>
    <w:rsid w:val="00226102"/>
    <w:rsid w:val="00226EE9"/>
    <w:rsid w:val="0022712C"/>
    <w:rsid w:val="00227BA7"/>
    <w:rsid w:val="00227FD2"/>
    <w:rsid w:val="002308AF"/>
    <w:rsid w:val="002335CA"/>
    <w:rsid w:val="00234968"/>
    <w:rsid w:val="00234E22"/>
    <w:rsid w:val="00235A32"/>
    <w:rsid w:val="00235CA2"/>
    <w:rsid w:val="002410C1"/>
    <w:rsid w:val="00242C0B"/>
    <w:rsid w:val="002435A7"/>
    <w:rsid w:val="00246192"/>
    <w:rsid w:val="00247AC6"/>
    <w:rsid w:val="00250A4B"/>
    <w:rsid w:val="00250D23"/>
    <w:rsid w:val="0025163E"/>
    <w:rsid w:val="002518E9"/>
    <w:rsid w:val="002519FF"/>
    <w:rsid w:val="00251E73"/>
    <w:rsid w:val="00251EDF"/>
    <w:rsid w:val="00253890"/>
    <w:rsid w:val="00253B50"/>
    <w:rsid w:val="00254261"/>
    <w:rsid w:val="0025473C"/>
    <w:rsid w:val="00256992"/>
    <w:rsid w:val="00260154"/>
    <w:rsid w:val="00261238"/>
    <w:rsid w:val="00262045"/>
    <w:rsid w:val="00262D9B"/>
    <w:rsid w:val="00265275"/>
    <w:rsid w:val="002656A3"/>
    <w:rsid w:val="002656DC"/>
    <w:rsid w:val="00265B53"/>
    <w:rsid w:val="0026711E"/>
    <w:rsid w:val="00267601"/>
    <w:rsid w:val="00267631"/>
    <w:rsid w:val="0027027E"/>
    <w:rsid w:val="00270ADB"/>
    <w:rsid w:val="00271C49"/>
    <w:rsid w:val="00271E0B"/>
    <w:rsid w:val="0027491D"/>
    <w:rsid w:val="002752CD"/>
    <w:rsid w:val="00276655"/>
    <w:rsid w:val="002769D9"/>
    <w:rsid w:val="002770FE"/>
    <w:rsid w:val="0028051A"/>
    <w:rsid w:val="00280F86"/>
    <w:rsid w:val="0028216D"/>
    <w:rsid w:val="002823AC"/>
    <w:rsid w:val="00283157"/>
    <w:rsid w:val="0028588D"/>
    <w:rsid w:val="0028607A"/>
    <w:rsid w:val="00286722"/>
    <w:rsid w:val="00290185"/>
    <w:rsid w:val="0029125C"/>
    <w:rsid w:val="00291C41"/>
    <w:rsid w:val="002970DB"/>
    <w:rsid w:val="00297F99"/>
    <w:rsid w:val="002A2D1A"/>
    <w:rsid w:val="002A2FF7"/>
    <w:rsid w:val="002A3BC1"/>
    <w:rsid w:val="002A45E4"/>
    <w:rsid w:val="002A607E"/>
    <w:rsid w:val="002A633F"/>
    <w:rsid w:val="002A71A3"/>
    <w:rsid w:val="002A79B9"/>
    <w:rsid w:val="002A7DEF"/>
    <w:rsid w:val="002B1DDD"/>
    <w:rsid w:val="002B3072"/>
    <w:rsid w:val="002B5775"/>
    <w:rsid w:val="002B6072"/>
    <w:rsid w:val="002B76EA"/>
    <w:rsid w:val="002B79D5"/>
    <w:rsid w:val="002C0486"/>
    <w:rsid w:val="002C0560"/>
    <w:rsid w:val="002C08CC"/>
    <w:rsid w:val="002C0B15"/>
    <w:rsid w:val="002C0E7C"/>
    <w:rsid w:val="002C1CD6"/>
    <w:rsid w:val="002C2432"/>
    <w:rsid w:val="002C455F"/>
    <w:rsid w:val="002C5248"/>
    <w:rsid w:val="002C6A3B"/>
    <w:rsid w:val="002C6D3A"/>
    <w:rsid w:val="002C6DF1"/>
    <w:rsid w:val="002C6F87"/>
    <w:rsid w:val="002D0E16"/>
    <w:rsid w:val="002D0F2F"/>
    <w:rsid w:val="002D2655"/>
    <w:rsid w:val="002D26F2"/>
    <w:rsid w:val="002D44ED"/>
    <w:rsid w:val="002D61D1"/>
    <w:rsid w:val="002E022E"/>
    <w:rsid w:val="002E1783"/>
    <w:rsid w:val="002E3B9C"/>
    <w:rsid w:val="002E3C6C"/>
    <w:rsid w:val="002E6633"/>
    <w:rsid w:val="002E6748"/>
    <w:rsid w:val="002E7C5F"/>
    <w:rsid w:val="002F0FEE"/>
    <w:rsid w:val="002F12F1"/>
    <w:rsid w:val="002F1B68"/>
    <w:rsid w:val="002F4178"/>
    <w:rsid w:val="002F41EF"/>
    <w:rsid w:val="002F4C70"/>
    <w:rsid w:val="002F68B0"/>
    <w:rsid w:val="0030058B"/>
    <w:rsid w:val="003007B0"/>
    <w:rsid w:val="00300B2E"/>
    <w:rsid w:val="00301A2A"/>
    <w:rsid w:val="0030238F"/>
    <w:rsid w:val="00303E45"/>
    <w:rsid w:val="00303F2D"/>
    <w:rsid w:val="00304CA5"/>
    <w:rsid w:val="00305888"/>
    <w:rsid w:val="003069C6"/>
    <w:rsid w:val="00310AE4"/>
    <w:rsid w:val="00311E36"/>
    <w:rsid w:val="003120A0"/>
    <w:rsid w:val="0031569B"/>
    <w:rsid w:val="00316B0E"/>
    <w:rsid w:val="00316F5D"/>
    <w:rsid w:val="003177FF"/>
    <w:rsid w:val="0032092D"/>
    <w:rsid w:val="003217AC"/>
    <w:rsid w:val="003219AE"/>
    <w:rsid w:val="00321AC6"/>
    <w:rsid w:val="0032394E"/>
    <w:rsid w:val="0032492A"/>
    <w:rsid w:val="003270B7"/>
    <w:rsid w:val="0033069C"/>
    <w:rsid w:val="0033217C"/>
    <w:rsid w:val="00334258"/>
    <w:rsid w:val="00336729"/>
    <w:rsid w:val="0034088D"/>
    <w:rsid w:val="003409C1"/>
    <w:rsid w:val="00345527"/>
    <w:rsid w:val="0034736C"/>
    <w:rsid w:val="00347B4F"/>
    <w:rsid w:val="00350888"/>
    <w:rsid w:val="00351FE7"/>
    <w:rsid w:val="00352145"/>
    <w:rsid w:val="00355A26"/>
    <w:rsid w:val="00356D78"/>
    <w:rsid w:val="0035786A"/>
    <w:rsid w:val="003600D2"/>
    <w:rsid w:val="00361D0F"/>
    <w:rsid w:val="00362A55"/>
    <w:rsid w:val="00363AC4"/>
    <w:rsid w:val="00364AE3"/>
    <w:rsid w:val="00364C8A"/>
    <w:rsid w:val="00365D66"/>
    <w:rsid w:val="00367563"/>
    <w:rsid w:val="00370EE6"/>
    <w:rsid w:val="00371396"/>
    <w:rsid w:val="00372051"/>
    <w:rsid w:val="00374151"/>
    <w:rsid w:val="00375DDE"/>
    <w:rsid w:val="00376778"/>
    <w:rsid w:val="00381210"/>
    <w:rsid w:val="003816D4"/>
    <w:rsid w:val="003845FF"/>
    <w:rsid w:val="00384A2E"/>
    <w:rsid w:val="00386D24"/>
    <w:rsid w:val="003904B1"/>
    <w:rsid w:val="003920EE"/>
    <w:rsid w:val="003935F9"/>
    <w:rsid w:val="00394962"/>
    <w:rsid w:val="0039602E"/>
    <w:rsid w:val="00396A82"/>
    <w:rsid w:val="00397307"/>
    <w:rsid w:val="003A10F2"/>
    <w:rsid w:val="003A2659"/>
    <w:rsid w:val="003A2D4A"/>
    <w:rsid w:val="003A3146"/>
    <w:rsid w:val="003A54F8"/>
    <w:rsid w:val="003B064F"/>
    <w:rsid w:val="003B1066"/>
    <w:rsid w:val="003B210A"/>
    <w:rsid w:val="003B326F"/>
    <w:rsid w:val="003B465B"/>
    <w:rsid w:val="003B4A49"/>
    <w:rsid w:val="003B4F74"/>
    <w:rsid w:val="003B4F9B"/>
    <w:rsid w:val="003B7F27"/>
    <w:rsid w:val="003C1D9F"/>
    <w:rsid w:val="003C3225"/>
    <w:rsid w:val="003C3D50"/>
    <w:rsid w:val="003C4A5F"/>
    <w:rsid w:val="003C51D8"/>
    <w:rsid w:val="003C70CD"/>
    <w:rsid w:val="003C758F"/>
    <w:rsid w:val="003D0088"/>
    <w:rsid w:val="003D075F"/>
    <w:rsid w:val="003D1631"/>
    <w:rsid w:val="003D285D"/>
    <w:rsid w:val="003D3AA6"/>
    <w:rsid w:val="003D497F"/>
    <w:rsid w:val="003D4B7F"/>
    <w:rsid w:val="003D56C2"/>
    <w:rsid w:val="003D5989"/>
    <w:rsid w:val="003D695E"/>
    <w:rsid w:val="003D76BA"/>
    <w:rsid w:val="003E050D"/>
    <w:rsid w:val="003E083D"/>
    <w:rsid w:val="003E2BC6"/>
    <w:rsid w:val="003E3F5E"/>
    <w:rsid w:val="003E5E2E"/>
    <w:rsid w:val="003E66EF"/>
    <w:rsid w:val="003F2FE3"/>
    <w:rsid w:val="003F301D"/>
    <w:rsid w:val="003F4C8A"/>
    <w:rsid w:val="003F605F"/>
    <w:rsid w:val="003F6941"/>
    <w:rsid w:val="00402112"/>
    <w:rsid w:val="004027E8"/>
    <w:rsid w:val="00402A64"/>
    <w:rsid w:val="004039A4"/>
    <w:rsid w:val="00406F4C"/>
    <w:rsid w:val="004079B2"/>
    <w:rsid w:val="004112A7"/>
    <w:rsid w:val="0041171E"/>
    <w:rsid w:val="00411ACA"/>
    <w:rsid w:val="00413534"/>
    <w:rsid w:val="00415220"/>
    <w:rsid w:val="0041615C"/>
    <w:rsid w:val="004217EC"/>
    <w:rsid w:val="00421D7B"/>
    <w:rsid w:val="00421F30"/>
    <w:rsid w:val="00421F69"/>
    <w:rsid w:val="00422AF1"/>
    <w:rsid w:val="004230D7"/>
    <w:rsid w:val="00423221"/>
    <w:rsid w:val="00423C91"/>
    <w:rsid w:val="0042407E"/>
    <w:rsid w:val="00424C7A"/>
    <w:rsid w:val="00424ED0"/>
    <w:rsid w:val="00426393"/>
    <w:rsid w:val="0042705F"/>
    <w:rsid w:val="00427351"/>
    <w:rsid w:val="004324BA"/>
    <w:rsid w:val="00432C5E"/>
    <w:rsid w:val="0043390D"/>
    <w:rsid w:val="00434FB8"/>
    <w:rsid w:val="004422F1"/>
    <w:rsid w:val="00442FA8"/>
    <w:rsid w:val="0044395B"/>
    <w:rsid w:val="00446AA5"/>
    <w:rsid w:val="00446E62"/>
    <w:rsid w:val="00450138"/>
    <w:rsid w:val="00450B84"/>
    <w:rsid w:val="00450C91"/>
    <w:rsid w:val="00451094"/>
    <w:rsid w:val="004517D7"/>
    <w:rsid w:val="004531CF"/>
    <w:rsid w:val="00457444"/>
    <w:rsid w:val="004574AC"/>
    <w:rsid w:val="00457C63"/>
    <w:rsid w:val="00461193"/>
    <w:rsid w:val="0046190E"/>
    <w:rsid w:val="004635DB"/>
    <w:rsid w:val="00465431"/>
    <w:rsid w:val="00467E79"/>
    <w:rsid w:val="0047089B"/>
    <w:rsid w:val="0047158B"/>
    <w:rsid w:val="00472836"/>
    <w:rsid w:val="00474058"/>
    <w:rsid w:val="00474296"/>
    <w:rsid w:val="00474AF2"/>
    <w:rsid w:val="004755CC"/>
    <w:rsid w:val="00475868"/>
    <w:rsid w:val="00477492"/>
    <w:rsid w:val="00477554"/>
    <w:rsid w:val="00477A54"/>
    <w:rsid w:val="00482ED1"/>
    <w:rsid w:val="00484A3F"/>
    <w:rsid w:val="004853D8"/>
    <w:rsid w:val="004856AC"/>
    <w:rsid w:val="004858A4"/>
    <w:rsid w:val="00490343"/>
    <w:rsid w:val="00490A16"/>
    <w:rsid w:val="00493591"/>
    <w:rsid w:val="004949FD"/>
    <w:rsid w:val="00494A1F"/>
    <w:rsid w:val="00494ECC"/>
    <w:rsid w:val="00496C65"/>
    <w:rsid w:val="00497B48"/>
    <w:rsid w:val="004A7B87"/>
    <w:rsid w:val="004B161F"/>
    <w:rsid w:val="004B1D6F"/>
    <w:rsid w:val="004B2CAE"/>
    <w:rsid w:val="004B2CCC"/>
    <w:rsid w:val="004B3C90"/>
    <w:rsid w:val="004B46B6"/>
    <w:rsid w:val="004B48A6"/>
    <w:rsid w:val="004B51D8"/>
    <w:rsid w:val="004B624F"/>
    <w:rsid w:val="004B628E"/>
    <w:rsid w:val="004B642D"/>
    <w:rsid w:val="004C110F"/>
    <w:rsid w:val="004C1875"/>
    <w:rsid w:val="004C3E0C"/>
    <w:rsid w:val="004C4C98"/>
    <w:rsid w:val="004C4E90"/>
    <w:rsid w:val="004C5413"/>
    <w:rsid w:val="004C5812"/>
    <w:rsid w:val="004C64D0"/>
    <w:rsid w:val="004C6833"/>
    <w:rsid w:val="004C6DE8"/>
    <w:rsid w:val="004C7659"/>
    <w:rsid w:val="004C7836"/>
    <w:rsid w:val="004C7D6E"/>
    <w:rsid w:val="004D2641"/>
    <w:rsid w:val="004D32C8"/>
    <w:rsid w:val="004D7723"/>
    <w:rsid w:val="004E03B6"/>
    <w:rsid w:val="004E1351"/>
    <w:rsid w:val="004E38BE"/>
    <w:rsid w:val="004E55D4"/>
    <w:rsid w:val="004E6385"/>
    <w:rsid w:val="004E7615"/>
    <w:rsid w:val="004E762A"/>
    <w:rsid w:val="004F02EC"/>
    <w:rsid w:val="004F3315"/>
    <w:rsid w:val="004F3850"/>
    <w:rsid w:val="004F408C"/>
    <w:rsid w:val="004F455A"/>
    <w:rsid w:val="004F4C73"/>
    <w:rsid w:val="004F567F"/>
    <w:rsid w:val="004F5899"/>
    <w:rsid w:val="00502618"/>
    <w:rsid w:val="005053A9"/>
    <w:rsid w:val="005063BE"/>
    <w:rsid w:val="00507B93"/>
    <w:rsid w:val="00512ABA"/>
    <w:rsid w:val="005157DC"/>
    <w:rsid w:val="0051601D"/>
    <w:rsid w:val="005176AA"/>
    <w:rsid w:val="00520142"/>
    <w:rsid w:val="00522D7B"/>
    <w:rsid w:val="0052483E"/>
    <w:rsid w:val="0052534A"/>
    <w:rsid w:val="00526033"/>
    <w:rsid w:val="005262C3"/>
    <w:rsid w:val="00526943"/>
    <w:rsid w:val="00527212"/>
    <w:rsid w:val="00527A2F"/>
    <w:rsid w:val="005315A2"/>
    <w:rsid w:val="0053164B"/>
    <w:rsid w:val="00537090"/>
    <w:rsid w:val="00541BF2"/>
    <w:rsid w:val="005427AF"/>
    <w:rsid w:val="005441F1"/>
    <w:rsid w:val="00544851"/>
    <w:rsid w:val="005451CB"/>
    <w:rsid w:val="0054521A"/>
    <w:rsid w:val="0054576A"/>
    <w:rsid w:val="00547C2A"/>
    <w:rsid w:val="00550042"/>
    <w:rsid w:val="00552CAF"/>
    <w:rsid w:val="005544A8"/>
    <w:rsid w:val="00554D8A"/>
    <w:rsid w:val="00554DC2"/>
    <w:rsid w:val="0055692E"/>
    <w:rsid w:val="00557A7C"/>
    <w:rsid w:val="00560B13"/>
    <w:rsid w:val="00561546"/>
    <w:rsid w:val="0056163A"/>
    <w:rsid w:val="00562164"/>
    <w:rsid w:val="00562777"/>
    <w:rsid w:val="005657A6"/>
    <w:rsid w:val="00565A68"/>
    <w:rsid w:val="00565DA0"/>
    <w:rsid w:val="00566379"/>
    <w:rsid w:val="00566C04"/>
    <w:rsid w:val="005711E2"/>
    <w:rsid w:val="00573851"/>
    <w:rsid w:val="005763C2"/>
    <w:rsid w:val="0057778B"/>
    <w:rsid w:val="0058050C"/>
    <w:rsid w:val="005805ED"/>
    <w:rsid w:val="00580A05"/>
    <w:rsid w:val="00580DFB"/>
    <w:rsid w:val="00580F58"/>
    <w:rsid w:val="005841BC"/>
    <w:rsid w:val="00584D3A"/>
    <w:rsid w:val="00585213"/>
    <w:rsid w:val="00585358"/>
    <w:rsid w:val="00587410"/>
    <w:rsid w:val="00590D0A"/>
    <w:rsid w:val="005927EB"/>
    <w:rsid w:val="005933B3"/>
    <w:rsid w:val="005939B6"/>
    <w:rsid w:val="00593C36"/>
    <w:rsid w:val="00594400"/>
    <w:rsid w:val="005A02B5"/>
    <w:rsid w:val="005A1AA3"/>
    <w:rsid w:val="005A255F"/>
    <w:rsid w:val="005A3E14"/>
    <w:rsid w:val="005A4DBA"/>
    <w:rsid w:val="005A7773"/>
    <w:rsid w:val="005B0C19"/>
    <w:rsid w:val="005B15B1"/>
    <w:rsid w:val="005B3981"/>
    <w:rsid w:val="005B4B3E"/>
    <w:rsid w:val="005B6FD3"/>
    <w:rsid w:val="005B798A"/>
    <w:rsid w:val="005C0BC0"/>
    <w:rsid w:val="005C0F39"/>
    <w:rsid w:val="005C41A9"/>
    <w:rsid w:val="005C5914"/>
    <w:rsid w:val="005C6522"/>
    <w:rsid w:val="005C707F"/>
    <w:rsid w:val="005D0974"/>
    <w:rsid w:val="005D0D43"/>
    <w:rsid w:val="005D1146"/>
    <w:rsid w:val="005D2F45"/>
    <w:rsid w:val="005D57A7"/>
    <w:rsid w:val="005D5D74"/>
    <w:rsid w:val="005D5FE0"/>
    <w:rsid w:val="005D7AAF"/>
    <w:rsid w:val="005E0BFB"/>
    <w:rsid w:val="005E2523"/>
    <w:rsid w:val="005E36D1"/>
    <w:rsid w:val="005E3E10"/>
    <w:rsid w:val="005E729C"/>
    <w:rsid w:val="005E76DD"/>
    <w:rsid w:val="005F0725"/>
    <w:rsid w:val="005F1045"/>
    <w:rsid w:val="005F1FA2"/>
    <w:rsid w:val="005F3A7F"/>
    <w:rsid w:val="005F4257"/>
    <w:rsid w:val="005F4F52"/>
    <w:rsid w:val="005F538F"/>
    <w:rsid w:val="005F6DBE"/>
    <w:rsid w:val="00600496"/>
    <w:rsid w:val="00600598"/>
    <w:rsid w:val="00600A98"/>
    <w:rsid w:val="0060318B"/>
    <w:rsid w:val="00603364"/>
    <w:rsid w:val="00603956"/>
    <w:rsid w:val="00603B51"/>
    <w:rsid w:val="006043D7"/>
    <w:rsid w:val="006047A0"/>
    <w:rsid w:val="00607EEC"/>
    <w:rsid w:val="006107B5"/>
    <w:rsid w:val="00611091"/>
    <w:rsid w:val="00611854"/>
    <w:rsid w:val="00612E8A"/>
    <w:rsid w:val="00613063"/>
    <w:rsid w:val="00613FD5"/>
    <w:rsid w:val="00614847"/>
    <w:rsid w:val="00614C2E"/>
    <w:rsid w:val="00615114"/>
    <w:rsid w:val="00615194"/>
    <w:rsid w:val="00615CFE"/>
    <w:rsid w:val="00616472"/>
    <w:rsid w:val="00616EF9"/>
    <w:rsid w:val="00617014"/>
    <w:rsid w:val="0062017A"/>
    <w:rsid w:val="00620CA2"/>
    <w:rsid w:val="00621063"/>
    <w:rsid w:val="00621258"/>
    <w:rsid w:val="006213E9"/>
    <w:rsid w:val="00621F40"/>
    <w:rsid w:val="00621F83"/>
    <w:rsid w:val="0062296E"/>
    <w:rsid w:val="0062333F"/>
    <w:rsid w:val="00625512"/>
    <w:rsid w:val="006321E4"/>
    <w:rsid w:val="00632D7B"/>
    <w:rsid w:val="00633293"/>
    <w:rsid w:val="006369DA"/>
    <w:rsid w:val="006405A2"/>
    <w:rsid w:val="00640775"/>
    <w:rsid w:val="00640D0B"/>
    <w:rsid w:val="006418E2"/>
    <w:rsid w:val="00641A7B"/>
    <w:rsid w:val="0064236C"/>
    <w:rsid w:val="00642FB1"/>
    <w:rsid w:val="0064476B"/>
    <w:rsid w:val="00645572"/>
    <w:rsid w:val="00647E71"/>
    <w:rsid w:val="00651220"/>
    <w:rsid w:val="00651C71"/>
    <w:rsid w:val="00652E35"/>
    <w:rsid w:val="006547C0"/>
    <w:rsid w:val="006569DA"/>
    <w:rsid w:val="00657D3A"/>
    <w:rsid w:val="006627F5"/>
    <w:rsid w:val="0066487E"/>
    <w:rsid w:val="006653F2"/>
    <w:rsid w:val="0066609B"/>
    <w:rsid w:val="00666BA6"/>
    <w:rsid w:val="006709C9"/>
    <w:rsid w:val="00671E56"/>
    <w:rsid w:val="006800DF"/>
    <w:rsid w:val="0068222F"/>
    <w:rsid w:val="00682884"/>
    <w:rsid w:val="006838E2"/>
    <w:rsid w:val="00683A67"/>
    <w:rsid w:val="00684709"/>
    <w:rsid w:val="00685E6E"/>
    <w:rsid w:val="006868AC"/>
    <w:rsid w:val="00686A2F"/>
    <w:rsid w:val="00687C2F"/>
    <w:rsid w:val="00690BEF"/>
    <w:rsid w:val="00692AB3"/>
    <w:rsid w:val="00693608"/>
    <w:rsid w:val="00693C60"/>
    <w:rsid w:val="00694159"/>
    <w:rsid w:val="0069676A"/>
    <w:rsid w:val="00697CF4"/>
    <w:rsid w:val="006A0365"/>
    <w:rsid w:val="006A1C8C"/>
    <w:rsid w:val="006A223E"/>
    <w:rsid w:val="006A5D3D"/>
    <w:rsid w:val="006A5FFF"/>
    <w:rsid w:val="006A6105"/>
    <w:rsid w:val="006A610D"/>
    <w:rsid w:val="006B086D"/>
    <w:rsid w:val="006B0F9D"/>
    <w:rsid w:val="006B26C6"/>
    <w:rsid w:val="006B5440"/>
    <w:rsid w:val="006B70F0"/>
    <w:rsid w:val="006B7FA7"/>
    <w:rsid w:val="006C1508"/>
    <w:rsid w:val="006C1973"/>
    <w:rsid w:val="006C2712"/>
    <w:rsid w:val="006C43BA"/>
    <w:rsid w:val="006C63D7"/>
    <w:rsid w:val="006C67A0"/>
    <w:rsid w:val="006C7502"/>
    <w:rsid w:val="006D0C82"/>
    <w:rsid w:val="006D0E72"/>
    <w:rsid w:val="006D29D3"/>
    <w:rsid w:val="006D67FE"/>
    <w:rsid w:val="006D7246"/>
    <w:rsid w:val="006E0E34"/>
    <w:rsid w:val="006E33D9"/>
    <w:rsid w:val="006E6D0F"/>
    <w:rsid w:val="006F3C59"/>
    <w:rsid w:val="006F5F68"/>
    <w:rsid w:val="006F6891"/>
    <w:rsid w:val="00702568"/>
    <w:rsid w:val="007026D2"/>
    <w:rsid w:val="00703CEA"/>
    <w:rsid w:val="007042EB"/>
    <w:rsid w:val="0070534D"/>
    <w:rsid w:val="00706D5B"/>
    <w:rsid w:val="007077AE"/>
    <w:rsid w:val="00707DFE"/>
    <w:rsid w:val="00711E27"/>
    <w:rsid w:val="00712771"/>
    <w:rsid w:val="00713A5F"/>
    <w:rsid w:val="00713FA8"/>
    <w:rsid w:val="00714E96"/>
    <w:rsid w:val="00715233"/>
    <w:rsid w:val="00717B97"/>
    <w:rsid w:val="007202EB"/>
    <w:rsid w:val="007203BC"/>
    <w:rsid w:val="00721B89"/>
    <w:rsid w:val="00723231"/>
    <w:rsid w:val="00724532"/>
    <w:rsid w:val="00724ACE"/>
    <w:rsid w:val="00724C4F"/>
    <w:rsid w:val="0072591D"/>
    <w:rsid w:val="00725BF1"/>
    <w:rsid w:val="00726025"/>
    <w:rsid w:val="007261B3"/>
    <w:rsid w:val="007265A9"/>
    <w:rsid w:val="00727025"/>
    <w:rsid w:val="00732015"/>
    <w:rsid w:val="00732413"/>
    <w:rsid w:val="007330E2"/>
    <w:rsid w:val="00733AC0"/>
    <w:rsid w:val="0073422A"/>
    <w:rsid w:val="007344E9"/>
    <w:rsid w:val="00735D06"/>
    <w:rsid w:val="00736288"/>
    <w:rsid w:val="00736FDC"/>
    <w:rsid w:val="007423AD"/>
    <w:rsid w:val="00744BD1"/>
    <w:rsid w:val="00746041"/>
    <w:rsid w:val="007472F2"/>
    <w:rsid w:val="007476C1"/>
    <w:rsid w:val="007515A4"/>
    <w:rsid w:val="00752684"/>
    <w:rsid w:val="00752E73"/>
    <w:rsid w:val="00752F30"/>
    <w:rsid w:val="00754080"/>
    <w:rsid w:val="0075481D"/>
    <w:rsid w:val="00754920"/>
    <w:rsid w:val="00754E76"/>
    <w:rsid w:val="007562B8"/>
    <w:rsid w:val="007575C7"/>
    <w:rsid w:val="007575ED"/>
    <w:rsid w:val="0076027E"/>
    <w:rsid w:val="007639AC"/>
    <w:rsid w:val="00763CF8"/>
    <w:rsid w:val="00763FFA"/>
    <w:rsid w:val="007705C6"/>
    <w:rsid w:val="0077288F"/>
    <w:rsid w:val="00773943"/>
    <w:rsid w:val="00774077"/>
    <w:rsid w:val="00774B84"/>
    <w:rsid w:val="007758C3"/>
    <w:rsid w:val="007773F3"/>
    <w:rsid w:val="0077754F"/>
    <w:rsid w:val="00777576"/>
    <w:rsid w:val="007777C3"/>
    <w:rsid w:val="00777DC0"/>
    <w:rsid w:val="007864A4"/>
    <w:rsid w:val="007900A4"/>
    <w:rsid w:val="0079054A"/>
    <w:rsid w:val="00790623"/>
    <w:rsid w:val="00791F40"/>
    <w:rsid w:val="00793578"/>
    <w:rsid w:val="007A0265"/>
    <w:rsid w:val="007A1581"/>
    <w:rsid w:val="007A1944"/>
    <w:rsid w:val="007A1AE8"/>
    <w:rsid w:val="007A3C02"/>
    <w:rsid w:val="007A3E66"/>
    <w:rsid w:val="007A4488"/>
    <w:rsid w:val="007A4902"/>
    <w:rsid w:val="007A4E4A"/>
    <w:rsid w:val="007B068A"/>
    <w:rsid w:val="007B07F9"/>
    <w:rsid w:val="007B0B80"/>
    <w:rsid w:val="007B2772"/>
    <w:rsid w:val="007B3068"/>
    <w:rsid w:val="007B6871"/>
    <w:rsid w:val="007B6D87"/>
    <w:rsid w:val="007B77F6"/>
    <w:rsid w:val="007C06A0"/>
    <w:rsid w:val="007C30D7"/>
    <w:rsid w:val="007C45FE"/>
    <w:rsid w:val="007C5022"/>
    <w:rsid w:val="007C70C6"/>
    <w:rsid w:val="007C7481"/>
    <w:rsid w:val="007C763A"/>
    <w:rsid w:val="007C7B43"/>
    <w:rsid w:val="007D15AF"/>
    <w:rsid w:val="007D2097"/>
    <w:rsid w:val="007D300A"/>
    <w:rsid w:val="007D3C5A"/>
    <w:rsid w:val="007D5A46"/>
    <w:rsid w:val="007D5CA0"/>
    <w:rsid w:val="007D64D3"/>
    <w:rsid w:val="007E031C"/>
    <w:rsid w:val="007E05C1"/>
    <w:rsid w:val="007E08B6"/>
    <w:rsid w:val="007E1ECB"/>
    <w:rsid w:val="007E4782"/>
    <w:rsid w:val="007E51E5"/>
    <w:rsid w:val="007E54AE"/>
    <w:rsid w:val="007E62F6"/>
    <w:rsid w:val="007E6F88"/>
    <w:rsid w:val="007F034A"/>
    <w:rsid w:val="007F0781"/>
    <w:rsid w:val="007F11F3"/>
    <w:rsid w:val="007F2D4C"/>
    <w:rsid w:val="007F38DC"/>
    <w:rsid w:val="007F3A26"/>
    <w:rsid w:val="007F4F42"/>
    <w:rsid w:val="007F5AF9"/>
    <w:rsid w:val="007F637D"/>
    <w:rsid w:val="007F6C7F"/>
    <w:rsid w:val="007F7705"/>
    <w:rsid w:val="007F7A6D"/>
    <w:rsid w:val="00800BC4"/>
    <w:rsid w:val="0080132E"/>
    <w:rsid w:val="00801FD6"/>
    <w:rsid w:val="008021ED"/>
    <w:rsid w:val="008026D8"/>
    <w:rsid w:val="00802C4D"/>
    <w:rsid w:val="00803648"/>
    <w:rsid w:val="008043F4"/>
    <w:rsid w:val="00807FC8"/>
    <w:rsid w:val="008114B6"/>
    <w:rsid w:val="00811516"/>
    <w:rsid w:val="00811788"/>
    <w:rsid w:val="00812990"/>
    <w:rsid w:val="00812A13"/>
    <w:rsid w:val="00815EEF"/>
    <w:rsid w:val="00816913"/>
    <w:rsid w:val="00816FB6"/>
    <w:rsid w:val="008170AF"/>
    <w:rsid w:val="00817AA2"/>
    <w:rsid w:val="008251CF"/>
    <w:rsid w:val="008261B7"/>
    <w:rsid w:val="008267AB"/>
    <w:rsid w:val="00826AC9"/>
    <w:rsid w:val="00827682"/>
    <w:rsid w:val="008277ED"/>
    <w:rsid w:val="00832028"/>
    <w:rsid w:val="00833590"/>
    <w:rsid w:val="0083755C"/>
    <w:rsid w:val="00842493"/>
    <w:rsid w:val="00842E25"/>
    <w:rsid w:val="00846694"/>
    <w:rsid w:val="00847216"/>
    <w:rsid w:val="008502CF"/>
    <w:rsid w:val="00850DEB"/>
    <w:rsid w:val="008518BC"/>
    <w:rsid w:val="00851AF9"/>
    <w:rsid w:val="00852E10"/>
    <w:rsid w:val="0085467C"/>
    <w:rsid w:val="008558C8"/>
    <w:rsid w:val="00855DED"/>
    <w:rsid w:val="008567B3"/>
    <w:rsid w:val="00856C40"/>
    <w:rsid w:val="00856C98"/>
    <w:rsid w:val="00857529"/>
    <w:rsid w:val="00860352"/>
    <w:rsid w:val="00860FEF"/>
    <w:rsid w:val="00861FE5"/>
    <w:rsid w:val="00862280"/>
    <w:rsid w:val="008627BB"/>
    <w:rsid w:val="00862A5A"/>
    <w:rsid w:val="00864738"/>
    <w:rsid w:val="0086562E"/>
    <w:rsid w:val="008657FC"/>
    <w:rsid w:val="00865B0F"/>
    <w:rsid w:val="00866B58"/>
    <w:rsid w:val="0086797C"/>
    <w:rsid w:val="008702D4"/>
    <w:rsid w:val="00873917"/>
    <w:rsid w:val="00874338"/>
    <w:rsid w:val="008747DE"/>
    <w:rsid w:val="00875126"/>
    <w:rsid w:val="0087560B"/>
    <w:rsid w:val="00876D0C"/>
    <w:rsid w:val="00877051"/>
    <w:rsid w:val="008770A1"/>
    <w:rsid w:val="008806CB"/>
    <w:rsid w:val="00884215"/>
    <w:rsid w:val="00884465"/>
    <w:rsid w:val="008862A5"/>
    <w:rsid w:val="008900E3"/>
    <w:rsid w:val="008903E5"/>
    <w:rsid w:val="00891889"/>
    <w:rsid w:val="00892A06"/>
    <w:rsid w:val="008947F2"/>
    <w:rsid w:val="00897947"/>
    <w:rsid w:val="008A26F2"/>
    <w:rsid w:val="008A383A"/>
    <w:rsid w:val="008A457B"/>
    <w:rsid w:val="008A56A3"/>
    <w:rsid w:val="008B052E"/>
    <w:rsid w:val="008B0D5F"/>
    <w:rsid w:val="008B19DD"/>
    <w:rsid w:val="008B254A"/>
    <w:rsid w:val="008B31DB"/>
    <w:rsid w:val="008B6055"/>
    <w:rsid w:val="008B6598"/>
    <w:rsid w:val="008B7C42"/>
    <w:rsid w:val="008C116D"/>
    <w:rsid w:val="008C1308"/>
    <w:rsid w:val="008C205F"/>
    <w:rsid w:val="008C3B7E"/>
    <w:rsid w:val="008C468C"/>
    <w:rsid w:val="008C5AF9"/>
    <w:rsid w:val="008C7D16"/>
    <w:rsid w:val="008D1594"/>
    <w:rsid w:val="008D43FC"/>
    <w:rsid w:val="008D5F23"/>
    <w:rsid w:val="008D7568"/>
    <w:rsid w:val="008D7704"/>
    <w:rsid w:val="008D7919"/>
    <w:rsid w:val="008E1069"/>
    <w:rsid w:val="008E2298"/>
    <w:rsid w:val="008E338A"/>
    <w:rsid w:val="008E3E7C"/>
    <w:rsid w:val="008E41CC"/>
    <w:rsid w:val="008E420B"/>
    <w:rsid w:val="008E56C6"/>
    <w:rsid w:val="008E6DF7"/>
    <w:rsid w:val="008E743C"/>
    <w:rsid w:val="008E780D"/>
    <w:rsid w:val="008E78E1"/>
    <w:rsid w:val="008F131F"/>
    <w:rsid w:val="008F1C3C"/>
    <w:rsid w:val="008F2C32"/>
    <w:rsid w:val="008F2F6C"/>
    <w:rsid w:val="008F3777"/>
    <w:rsid w:val="008F4E41"/>
    <w:rsid w:val="008F78B7"/>
    <w:rsid w:val="00902948"/>
    <w:rsid w:val="00903999"/>
    <w:rsid w:val="0090788F"/>
    <w:rsid w:val="00911ABE"/>
    <w:rsid w:val="00911CDD"/>
    <w:rsid w:val="00912916"/>
    <w:rsid w:val="0091337C"/>
    <w:rsid w:val="00916B30"/>
    <w:rsid w:val="00916B62"/>
    <w:rsid w:val="00922177"/>
    <w:rsid w:val="00922585"/>
    <w:rsid w:val="00922F48"/>
    <w:rsid w:val="00923237"/>
    <w:rsid w:val="009237AD"/>
    <w:rsid w:val="00924335"/>
    <w:rsid w:val="00924A0B"/>
    <w:rsid w:val="00924F68"/>
    <w:rsid w:val="00926684"/>
    <w:rsid w:val="00930A73"/>
    <w:rsid w:val="00932A4D"/>
    <w:rsid w:val="00933A4B"/>
    <w:rsid w:val="009379F7"/>
    <w:rsid w:val="00937C91"/>
    <w:rsid w:val="00941709"/>
    <w:rsid w:val="0094198A"/>
    <w:rsid w:val="009427B3"/>
    <w:rsid w:val="00946708"/>
    <w:rsid w:val="00950245"/>
    <w:rsid w:val="00950869"/>
    <w:rsid w:val="009523EB"/>
    <w:rsid w:val="00952578"/>
    <w:rsid w:val="00952694"/>
    <w:rsid w:val="00952D84"/>
    <w:rsid w:val="0095467A"/>
    <w:rsid w:val="00954F92"/>
    <w:rsid w:val="00955155"/>
    <w:rsid w:val="0096071E"/>
    <w:rsid w:val="009628A8"/>
    <w:rsid w:val="00962A78"/>
    <w:rsid w:val="0096484A"/>
    <w:rsid w:val="00964E47"/>
    <w:rsid w:val="00966703"/>
    <w:rsid w:val="00966D7B"/>
    <w:rsid w:val="00967BD7"/>
    <w:rsid w:val="009720E7"/>
    <w:rsid w:val="00972351"/>
    <w:rsid w:val="00973419"/>
    <w:rsid w:val="00973AB0"/>
    <w:rsid w:val="00974410"/>
    <w:rsid w:val="00982D43"/>
    <w:rsid w:val="009854CC"/>
    <w:rsid w:val="009909DD"/>
    <w:rsid w:val="00991B1C"/>
    <w:rsid w:val="00993D8B"/>
    <w:rsid w:val="00994A51"/>
    <w:rsid w:val="0099584B"/>
    <w:rsid w:val="00995C9A"/>
    <w:rsid w:val="00996908"/>
    <w:rsid w:val="009978AE"/>
    <w:rsid w:val="009A0922"/>
    <w:rsid w:val="009A4527"/>
    <w:rsid w:val="009B03C7"/>
    <w:rsid w:val="009B0E2B"/>
    <w:rsid w:val="009B1204"/>
    <w:rsid w:val="009B43FA"/>
    <w:rsid w:val="009B5452"/>
    <w:rsid w:val="009B685F"/>
    <w:rsid w:val="009C08F3"/>
    <w:rsid w:val="009C0FE0"/>
    <w:rsid w:val="009C1C49"/>
    <w:rsid w:val="009C27CE"/>
    <w:rsid w:val="009C3191"/>
    <w:rsid w:val="009C4082"/>
    <w:rsid w:val="009C69E1"/>
    <w:rsid w:val="009D04C8"/>
    <w:rsid w:val="009D0A6B"/>
    <w:rsid w:val="009D1EB5"/>
    <w:rsid w:val="009D2F7F"/>
    <w:rsid w:val="009D4AA1"/>
    <w:rsid w:val="009D5B87"/>
    <w:rsid w:val="009D685E"/>
    <w:rsid w:val="009D76EC"/>
    <w:rsid w:val="009D7783"/>
    <w:rsid w:val="009E082B"/>
    <w:rsid w:val="009E11AF"/>
    <w:rsid w:val="009E1957"/>
    <w:rsid w:val="009E2F9A"/>
    <w:rsid w:val="009E311E"/>
    <w:rsid w:val="009E36DB"/>
    <w:rsid w:val="009E44F1"/>
    <w:rsid w:val="009E4CEB"/>
    <w:rsid w:val="009E53E7"/>
    <w:rsid w:val="009E62C9"/>
    <w:rsid w:val="009E65E5"/>
    <w:rsid w:val="009E7588"/>
    <w:rsid w:val="009F10A1"/>
    <w:rsid w:val="009F3ECF"/>
    <w:rsid w:val="009F5C9A"/>
    <w:rsid w:val="009F618D"/>
    <w:rsid w:val="00A047B0"/>
    <w:rsid w:val="00A106FC"/>
    <w:rsid w:val="00A119B5"/>
    <w:rsid w:val="00A11C78"/>
    <w:rsid w:val="00A13B59"/>
    <w:rsid w:val="00A149C2"/>
    <w:rsid w:val="00A217D0"/>
    <w:rsid w:val="00A21DBA"/>
    <w:rsid w:val="00A23CDB"/>
    <w:rsid w:val="00A249A1"/>
    <w:rsid w:val="00A24B90"/>
    <w:rsid w:val="00A27396"/>
    <w:rsid w:val="00A27DF0"/>
    <w:rsid w:val="00A30FA6"/>
    <w:rsid w:val="00A312F4"/>
    <w:rsid w:val="00A320B6"/>
    <w:rsid w:val="00A3210A"/>
    <w:rsid w:val="00A3238C"/>
    <w:rsid w:val="00A32938"/>
    <w:rsid w:val="00A33B45"/>
    <w:rsid w:val="00A37CBB"/>
    <w:rsid w:val="00A37D42"/>
    <w:rsid w:val="00A4070A"/>
    <w:rsid w:val="00A410C5"/>
    <w:rsid w:val="00A419F4"/>
    <w:rsid w:val="00A41EE3"/>
    <w:rsid w:val="00A438AF"/>
    <w:rsid w:val="00A44455"/>
    <w:rsid w:val="00A45537"/>
    <w:rsid w:val="00A45F0B"/>
    <w:rsid w:val="00A52016"/>
    <w:rsid w:val="00A53562"/>
    <w:rsid w:val="00A55126"/>
    <w:rsid w:val="00A5639F"/>
    <w:rsid w:val="00A564BD"/>
    <w:rsid w:val="00A57991"/>
    <w:rsid w:val="00A61902"/>
    <w:rsid w:val="00A62A9D"/>
    <w:rsid w:val="00A62CFF"/>
    <w:rsid w:val="00A63B96"/>
    <w:rsid w:val="00A64BB5"/>
    <w:rsid w:val="00A65A77"/>
    <w:rsid w:val="00A662F4"/>
    <w:rsid w:val="00A70716"/>
    <w:rsid w:val="00A726CB"/>
    <w:rsid w:val="00A7350C"/>
    <w:rsid w:val="00A74D93"/>
    <w:rsid w:val="00A77E0E"/>
    <w:rsid w:val="00A81061"/>
    <w:rsid w:val="00A82B2B"/>
    <w:rsid w:val="00A85764"/>
    <w:rsid w:val="00A85940"/>
    <w:rsid w:val="00A87560"/>
    <w:rsid w:val="00A90093"/>
    <w:rsid w:val="00A922FB"/>
    <w:rsid w:val="00A93F3E"/>
    <w:rsid w:val="00A94932"/>
    <w:rsid w:val="00A956E5"/>
    <w:rsid w:val="00A96197"/>
    <w:rsid w:val="00A96E0C"/>
    <w:rsid w:val="00A978E8"/>
    <w:rsid w:val="00AA1978"/>
    <w:rsid w:val="00AA2477"/>
    <w:rsid w:val="00AA33A5"/>
    <w:rsid w:val="00AA496A"/>
    <w:rsid w:val="00AA4A0F"/>
    <w:rsid w:val="00AA4ACB"/>
    <w:rsid w:val="00AA5489"/>
    <w:rsid w:val="00AA5D3F"/>
    <w:rsid w:val="00AA79A6"/>
    <w:rsid w:val="00AB0F0B"/>
    <w:rsid w:val="00AB109E"/>
    <w:rsid w:val="00AB16A3"/>
    <w:rsid w:val="00AB2F74"/>
    <w:rsid w:val="00AB36EC"/>
    <w:rsid w:val="00AB40BB"/>
    <w:rsid w:val="00AB6CCC"/>
    <w:rsid w:val="00AC00C1"/>
    <w:rsid w:val="00AC1C52"/>
    <w:rsid w:val="00AC2CDE"/>
    <w:rsid w:val="00AC3BBA"/>
    <w:rsid w:val="00AC430B"/>
    <w:rsid w:val="00AC6E27"/>
    <w:rsid w:val="00AC7198"/>
    <w:rsid w:val="00AC7A8F"/>
    <w:rsid w:val="00AD0948"/>
    <w:rsid w:val="00AD1D73"/>
    <w:rsid w:val="00AD2173"/>
    <w:rsid w:val="00AD2502"/>
    <w:rsid w:val="00AD252E"/>
    <w:rsid w:val="00AD424B"/>
    <w:rsid w:val="00AD45FD"/>
    <w:rsid w:val="00AD64A7"/>
    <w:rsid w:val="00AD6D4A"/>
    <w:rsid w:val="00AE0D33"/>
    <w:rsid w:val="00AE109E"/>
    <w:rsid w:val="00AE10C5"/>
    <w:rsid w:val="00AE12DE"/>
    <w:rsid w:val="00AE2ACD"/>
    <w:rsid w:val="00AE30F5"/>
    <w:rsid w:val="00AE311E"/>
    <w:rsid w:val="00AE42F1"/>
    <w:rsid w:val="00AE4B5E"/>
    <w:rsid w:val="00AE5D9E"/>
    <w:rsid w:val="00AE694F"/>
    <w:rsid w:val="00AE6FD4"/>
    <w:rsid w:val="00AF2819"/>
    <w:rsid w:val="00AF321D"/>
    <w:rsid w:val="00AF4720"/>
    <w:rsid w:val="00AF4C22"/>
    <w:rsid w:val="00AF4CCD"/>
    <w:rsid w:val="00AF50E2"/>
    <w:rsid w:val="00AF6BFE"/>
    <w:rsid w:val="00B004F2"/>
    <w:rsid w:val="00B02F28"/>
    <w:rsid w:val="00B03C74"/>
    <w:rsid w:val="00B0401A"/>
    <w:rsid w:val="00B0423F"/>
    <w:rsid w:val="00B05B57"/>
    <w:rsid w:val="00B06A9E"/>
    <w:rsid w:val="00B1055B"/>
    <w:rsid w:val="00B114C0"/>
    <w:rsid w:val="00B11B1F"/>
    <w:rsid w:val="00B12B72"/>
    <w:rsid w:val="00B12E45"/>
    <w:rsid w:val="00B1303C"/>
    <w:rsid w:val="00B13613"/>
    <w:rsid w:val="00B14DB1"/>
    <w:rsid w:val="00B14E6D"/>
    <w:rsid w:val="00B15226"/>
    <w:rsid w:val="00B1734D"/>
    <w:rsid w:val="00B179B6"/>
    <w:rsid w:val="00B20718"/>
    <w:rsid w:val="00B20977"/>
    <w:rsid w:val="00B21090"/>
    <w:rsid w:val="00B2129E"/>
    <w:rsid w:val="00B2197C"/>
    <w:rsid w:val="00B2233C"/>
    <w:rsid w:val="00B23DE9"/>
    <w:rsid w:val="00B24F3A"/>
    <w:rsid w:val="00B27032"/>
    <w:rsid w:val="00B27757"/>
    <w:rsid w:val="00B329B7"/>
    <w:rsid w:val="00B341E2"/>
    <w:rsid w:val="00B350BB"/>
    <w:rsid w:val="00B36CCB"/>
    <w:rsid w:val="00B40602"/>
    <w:rsid w:val="00B41135"/>
    <w:rsid w:val="00B41EF0"/>
    <w:rsid w:val="00B426D0"/>
    <w:rsid w:val="00B4289A"/>
    <w:rsid w:val="00B42F5E"/>
    <w:rsid w:val="00B43819"/>
    <w:rsid w:val="00B4588A"/>
    <w:rsid w:val="00B45F4F"/>
    <w:rsid w:val="00B474E5"/>
    <w:rsid w:val="00B475D6"/>
    <w:rsid w:val="00B50BF1"/>
    <w:rsid w:val="00B50C69"/>
    <w:rsid w:val="00B518D1"/>
    <w:rsid w:val="00B52C83"/>
    <w:rsid w:val="00B556E0"/>
    <w:rsid w:val="00B557A4"/>
    <w:rsid w:val="00B6245D"/>
    <w:rsid w:val="00B63334"/>
    <w:rsid w:val="00B6428E"/>
    <w:rsid w:val="00B65B18"/>
    <w:rsid w:val="00B669D3"/>
    <w:rsid w:val="00B66C85"/>
    <w:rsid w:val="00B72998"/>
    <w:rsid w:val="00B8006F"/>
    <w:rsid w:val="00B80315"/>
    <w:rsid w:val="00B80599"/>
    <w:rsid w:val="00B811D7"/>
    <w:rsid w:val="00B84760"/>
    <w:rsid w:val="00B850A7"/>
    <w:rsid w:val="00B85605"/>
    <w:rsid w:val="00B86A3F"/>
    <w:rsid w:val="00B86C4C"/>
    <w:rsid w:val="00B90762"/>
    <w:rsid w:val="00B92652"/>
    <w:rsid w:val="00B92AC3"/>
    <w:rsid w:val="00B9538E"/>
    <w:rsid w:val="00B95A44"/>
    <w:rsid w:val="00BA183D"/>
    <w:rsid w:val="00BA36AF"/>
    <w:rsid w:val="00BA3EAF"/>
    <w:rsid w:val="00BA44A3"/>
    <w:rsid w:val="00BA6676"/>
    <w:rsid w:val="00BB061C"/>
    <w:rsid w:val="00BB0D6D"/>
    <w:rsid w:val="00BB33BD"/>
    <w:rsid w:val="00BB36C5"/>
    <w:rsid w:val="00BB3BEF"/>
    <w:rsid w:val="00BB3C46"/>
    <w:rsid w:val="00BB4497"/>
    <w:rsid w:val="00BB47E1"/>
    <w:rsid w:val="00BB6D6B"/>
    <w:rsid w:val="00BB7A63"/>
    <w:rsid w:val="00BC18EC"/>
    <w:rsid w:val="00BC234B"/>
    <w:rsid w:val="00BC2BE3"/>
    <w:rsid w:val="00BC3D12"/>
    <w:rsid w:val="00BC4F7F"/>
    <w:rsid w:val="00BC5B48"/>
    <w:rsid w:val="00BC5B83"/>
    <w:rsid w:val="00BC77FC"/>
    <w:rsid w:val="00BD1013"/>
    <w:rsid w:val="00BD1EBE"/>
    <w:rsid w:val="00BD2BB3"/>
    <w:rsid w:val="00BD5175"/>
    <w:rsid w:val="00BD6130"/>
    <w:rsid w:val="00BE1021"/>
    <w:rsid w:val="00BE1ABC"/>
    <w:rsid w:val="00BE3B70"/>
    <w:rsid w:val="00BE4356"/>
    <w:rsid w:val="00BE43C9"/>
    <w:rsid w:val="00BF0E34"/>
    <w:rsid w:val="00BF10DE"/>
    <w:rsid w:val="00BF28F7"/>
    <w:rsid w:val="00BF6ACC"/>
    <w:rsid w:val="00BF7C54"/>
    <w:rsid w:val="00C009EE"/>
    <w:rsid w:val="00C019EC"/>
    <w:rsid w:val="00C03E59"/>
    <w:rsid w:val="00C06345"/>
    <w:rsid w:val="00C06C03"/>
    <w:rsid w:val="00C06C54"/>
    <w:rsid w:val="00C10446"/>
    <w:rsid w:val="00C117C2"/>
    <w:rsid w:val="00C120B3"/>
    <w:rsid w:val="00C150F9"/>
    <w:rsid w:val="00C163B9"/>
    <w:rsid w:val="00C165F9"/>
    <w:rsid w:val="00C1683F"/>
    <w:rsid w:val="00C20B38"/>
    <w:rsid w:val="00C21400"/>
    <w:rsid w:val="00C2240D"/>
    <w:rsid w:val="00C22A5D"/>
    <w:rsid w:val="00C22CF5"/>
    <w:rsid w:val="00C237A3"/>
    <w:rsid w:val="00C26A45"/>
    <w:rsid w:val="00C2782D"/>
    <w:rsid w:val="00C30989"/>
    <w:rsid w:val="00C32AF8"/>
    <w:rsid w:val="00C32E86"/>
    <w:rsid w:val="00C33DAD"/>
    <w:rsid w:val="00C37F01"/>
    <w:rsid w:val="00C40917"/>
    <w:rsid w:val="00C42CB2"/>
    <w:rsid w:val="00C44337"/>
    <w:rsid w:val="00C4593E"/>
    <w:rsid w:val="00C468EC"/>
    <w:rsid w:val="00C478D2"/>
    <w:rsid w:val="00C47FE4"/>
    <w:rsid w:val="00C50EBE"/>
    <w:rsid w:val="00C50FF1"/>
    <w:rsid w:val="00C52826"/>
    <w:rsid w:val="00C53B7E"/>
    <w:rsid w:val="00C54C9F"/>
    <w:rsid w:val="00C55AD1"/>
    <w:rsid w:val="00C56C62"/>
    <w:rsid w:val="00C56C7D"/>
    <w:rsid w:val="00C61525"/>
    <w:rsid w:val="00C65371"/>
    <w:rsid w:val="00C66498"/>
    <w:rsid w:val="00C71C03"/>
    <w:rsid w:val="00C722F0"/>
    <w:rsid w:val="00C73206"/>
    <w:rsid w:val="00C73A77"/>
    <w:rsid w:val="00C75823"/>
    <w:rsid w:val="00C806F1"/>
    <w:rsid w:val="00C8084B"/>
    <w:rsid w:val="00C843D2"/>
    <w:rsid w:val="00C84506"/>
    <w:rsid w:val="00C858F8"/>
    <w:rsid w:val="00C867B9"/>
    <w:rsid w:val="00C87ADE"/>
    <w:rsid w:val="00C912BA"/>
    <w:rsid w:val="00C92DF2"/>
    <w:rsid w:val="00C948DC"/>
    <w:rsid w:val="00C95C38"/>
    <w:rsid w:val="00C9653B"/>
    <w:rsid w:val="00CA09DF"/>
    <w:rsid w:val="00CA32BB"/>
    <w:rsid w:val="00CA3B6B"/>
    <w:rsid w:val="00CA4203"/>
    <w:rsid w:val="00CA4DE1"/>
    <w:rsid w:val="00CA6C2E"/>
    <w:rsid w:val="00CA7D74"/>
    <w:rsid w:val="00CB0BBA"/>
    <w:rsid w:val="00CB25B5"/>
    <w:rsid w:val="00CB480B"/>
    <w:rsid w:val="00CB48F8"/>
    <w:rsid w:val="00CB4EDD"/>
    <w:rsid w:val="00CB53A3"/>
    <w:rsid w:val="00CB544E"/>
    <w:rsid w:val="00CB5703"/>
    <w:rsid w:val="00CB60D0"/>
    <w:rsid w:val="00CC0683"/>
    <w:rsid w:val="00CC257D"/>
    <w:rsid w:val="00CC45C0"/>
    <w:rsid w:val="00CC4F8A"/>
    <w:rsid w:val="00CC6B70"/>
    <w:rsid w:val="00CC7E6F"/>
    <w:rsid w:val="00CD0045"/>
    <w:rsid w:val="00CD08CE"/>
    <w:rsid w:val="00CD30FF"/>
    <w:rsid w:val="00CD31A7"/>
    <w:rsid w:val="00CD426B"/>
    <w:rsid w:val="00CD454D"/>
    <w:rsid w:val="00CD4A17"/>
    <w:rsid w:val="00CD4D8D"/>
    <w:rsid w:val="00CD5610"/>
    <w:rsid w:val="00CD65C8"/>
    <w:rsid w:val="00CE2D6A"/>
    <w:rsid w:val="00CE512F"/>
    <w:rsid w:val="00CE6EAC"/>
    <w:rsid w:val="00CF08F5"/>
    <w:rsid w:val="00CF0977"/>
    <w:rsid w:val="00CF22EB"/>
    <w:rsid w:val="00CF2C13"/>
    <w:rsid w:val="00CF4ABD"/>
    <w:rsid w:val="00CF55D5"/>
    <w:rsid w:val="00CF611C"/>
    <w:rsid w:val="00CF64B3"/>
    <w:rsid w:val="00D005E0"/>
    <w:rsid w:val="00D00D43"/>
    <w:rsid w:val="00D017BE"/>
    <w:rsid w:val="00D03EA5"/>
    <w:rsid w:val="00D060FD"/>
    <w:rsid w:val="00D076A7"/>
    <w:rsid w:val="00D07809"/>
    <w:rsid w:val="00D10792"/>
    <w:rsid w:val="00D1197E"/>
    <w:rsid w:val="00D12147"/>
    <w:rsid w:val="00D1591A"/>
    <w:rsid w:val="00D16DE3"/>
    <w:rsid w:val="00D21E68"/>
    <w:rsid w:val="00D22E82"/>
    <w:rsid w:val="00D23688"/>
    <w:rsid w:val="00D23E10"/>
    <w:rsid w:val="00D242D6"/>
    <w:rsid w:val="00D25AB7"/>
    <w:rsid w:val="00D25FED"/>
    <w:rsid w:val="00D2696E"/>
    <w:rsid w:val="00D27E7A"/>
    <w:rsid w:val="00D27EAB"/>
    <w:rsid w:val="00D31CF6"/>
    <w:rsid w:val="00D334A8"/>
    <w:rsid w:val="00D33975"/>
    <w:rsid w:val="00D342BB"/>
    <w:rsid w:val="00D349DA"/>
    <w:rsid w:val="00D40433"/>
    <w:rsid w:val="00D40E43"/>
    <w:rsid w:val="00D4291C"/>
    <w:rsid w:val="00D44247"/>
    <w:rsid w:val="00D4531D"/>
    <w:rsid w:val="00D45A4D"/>
    <w:rsid w:val="00D46FBE"/>
    <w:rsid w:val="00D47327"/>
    <w:rsid w:val="00D47D92"/>
    <w:rsid w:val="00D51417"/>
    <w:rsid w:val="00D53645"/>
    <w:rsid w:val="00D53AE1"/>
    <w:rsid w:val="00D54010"/>
    <w:rsid w:val="00D557F9"/>
    <w:rsid w:val="00D560AF"/>
    <w:rsid w:val="00D56716"/>
    <w:rsid w:val="00D56B4E"/>
    <w:rsid w:val="00D61DCF"/>
    <w:rsid w:val="00D63211"/>
    <w:rsid w:val="00D642D5"/>
    <w:rsid w:val="00D647F9"/>
    <w:rsid w:val="00D71428"/>
    <w:rsid w:val="00D728D7"/>
    <w:rsid w:val="00D731DE"/>
    <w:rsid w:val="00D73762"/>
    <w:rsid w:val="00D74232"/>
    <w:rsid w:val="00D765F1"/>
    <w:rsid w:val="00D76F73"/>
    <w:rsid w:val="00D778AD"/>
    <w:rsid w:val="00D77997"/>
    <w:rsid w:val="00D83EEF"/>
    <w:rsid w:val="00D85576"/>
    <w:rsid w:val="00D85AA4"/>
    <w:rsid w:val="00D920CB"/>
    <w:rsid w:val="00D92B95"/>
    <w:rsid w:val="00D93E28"/>
    <w:rsid w:val="00D94FB8"/>
    <w:rsid w:val="00D95AF2"/>
    <w:rsid w:val="00D97056"/>
    <w:rsid w:val="00DA0F41"/>
    <w:rsid w:val="00DA1249"/>
    <w:rsid w:val="00DA22F1"/>
    <w:rsid w:val="00DA367A"/>
    <w:rsid w:val="00DA41B5"/>
    <w:rsid w:val="00DA6794"/>
    <w:rsid w:val="00DA6D47"/>
    <w:rsid w:val="00DB0701"/>
    <w:rsid w:val="00DB08EE"/>
    <w:rsid w:val="00DB107C"/>
    <w:rsid w:val="00DB1947"/>
    <w:rsid w:val="00DB2175"/>
    <w:rsid w:val="00DB27F8"/>
    <w:rsid w:val="00DB3D89"/>
    <w:rsid w:val="00DB4562"/>
    <w:rsid w:val="00DB4B06"/>
    <w:rsid w:val="00DB4EAC"/>
    <w:rsid w:val="00DB59CB"/>
    <w:rsid w:val="00DB626B"/>
    <w:rsid w:val="00DB689E"/>
    <w:rsid w:val="00DC0141"/>
    <w:rsid w:val="00DC019F"/>
    <w:rsid w:val="00DC0750"/>
    <w:rsid w:val="00DC33FD"/>
    <w:rsid w:val="00DC3920"/>
    <w:rsid w:val="00DC3CB9"/>
    <w:rsid w:val="00DC45B6"/>
    <w:rsid w:val="00DC4E62"/>
    <w:rsid w:val="00DC4F6A"/>
    <w:rsid w:val="00DC67EF"/>
    <w:rsid w:val="00DC698E"/>
    <w:rsid w:val="00DC6C61"/>
    <w:rsid w:val="00DD14DE"/>
    <w:rsid w:val="00DD1625"/>
    <w:rsid w:val="00DD21D4"/>
    <w:rsid w:val="00DD2CD0"/>
    <w:rsid w:val="00DD3A52"/>
    <w:rsid w:val="00DD4366"/>
    <w:rsid w:val="00DD43AB"/>
    <w:rsid w:val="00DD6BA6"/>
    <w:rsid w:val="00DE04AF"/>
    <w:rsid w:val="00DE170B"/>
    <w:rsid w:val="00DE248C"/>
    <w:rsid w:val="00DE4047"/>
    <w:rsid w:val="00DE48E0"/>
    <w:rsid w:val="00DE4FAA"/>
    <w:rsid w:val="00DE51AB"/>
    <w:rsid w:val="00DE601F"/>
    <w:rsid w:val="00DF04D7"/>
    <w:rsid w:val="00DF0F78"/>
    <w:rsid w:val="00DF1885"/>
    <w:rsid w:val="00DF4A5F"/>
    <w:rsid w:val="00DF4EAC"/>
    <w:rsid w:val="00DF57BB"/>
    <w:rsid w:val="00E00CE4"/>
    <w:rsid w:val="00E02559"/>
    <w:rsid w:val="00E03B9F"/>
    <w:rsid w:val="00E05D18"/>
    <w:rsid w:val="00E07B4D"/>
    <w:rsid w:val="00E12766"/>
    <w:rsid w:val="00E13A07"/>
    <w:rsid w:val="00E14170"/>
    <w:rsid w:val="00E1495E"/>
    <w:rsid w:val="00E15B36"/>
    <w:rsid w:val="00E16379"/>
    <w:rsid w:val="00E16BAE"/>
    <w:rsid w:val="00E21267"/>
    <w:rsid w:val="00E21316"/>
    <w:rsid w:val="00E257C4"/>
    <w:rsid w:val="00E25DD4"/>
    <w:rsid w:val="00E26298"/>
    <w:rsid w:val="00E262F7"/>
    <w:rsid w:val="00E33047"/>
    <w:rsid w:val="00E338E0"/>
    <w:rsid w:val="00E352D6"/>
    <w:rsid w:val="00E35359"/>
    <w:rsid w:val="00E37877"/>
    <w:rsid w:val="00E40745"/>
    <w:rsid w:val="00E42604"/>
    <w:rsid w:val="00E4304A"/>
    <w:rsid w:val="00E43229"/>
    <w:rsid w:val="00E43C91"/>
    <w:rsid w:val="00E441C6"/>
    <w:rsid w:val="00E4696B"/>
    <w:rsid w:val="00E46C2C"/>
    <w:rsid w:val="00E477E9"/>
    <w:rsid w:val="00E52015"/>
    <w:rsid w:val="00E5256E"/>
    <w:rsid w:val="00E5274C"/>
    <w:rsid w:val="00E5355F"/>
    <w:rsid w:val="00E535B3"/>
    <w:rsid w:val="00E53895"/>
    <w:rsid w:val="00E542E8"/>
    <w:rsid w:val="00E552D1"/>
    <w:rsid w:val="00E576B0"/>
    <w:rsid w:val="00E577AA"/>
    <w:rsid w:val="00E57DFA"/>
    <w:rsid w:val="00E57FE3"/>
    <w:rsid w:val="00E60322"/>
    <w:rsid w:val="00E61B4E"/>
    <w:rsid w:val="00E62FE6"/>
    <w:rsid w:val="00E63E1B"/>
    <w:rsid w:val="00E64CF9"/>
    <w:rsid w:val="00E64D0B"/>
    <w:rsid w:val="00E658B1"/>
    <w:rsid w:val="00E659BA"/>
    <w:rsid w:val="00E65AAF"/>
    <w:rsid w:val="00E65D7B"/>
    <w:rsid w:val="00E66545"/>
    <w:rsid w:val="00E707C8"/>
    <w:rsid w:val="00E70C8E"/>
    <w:rsid w:val="00E7210B"/>
    <w:rsid w:val="00E75239"/>
    <w:rsid w:val="00E75D27"/>
    <w:rsid w:val="00E77259"/>
    <w:rsid w:val="00E827FC"/>
    <w:rsid w:val="00E83EF9"/>
    <w:rsid w:val="00E84590"/>
    <w:rsid w:val="00E8550B"/>
    <w:rsid w:val="00E86165"/>
    <w:rsid w:val="00E86748"/>
    <w:rsid w:val="00E93434"/>
    <w:rsid w:val="00E93625"/>
    <w:rsid w:val="00E937B6"/>
    <w:rsid w:val="00E938D6"/>
    <w:rsid w:val="00E944E2"/>
    <w:rsid w:val="00E959CC"/>
    <w:rsid w:val="00E95AA7"/>
    <w:rsid w:val="00E964BA"/>
    <w:rsid w:val="00E964E4"/>
    <w:rsid w:val="00E96887"/>
    <w:rsid w:val="00E968A4"/>
    <w:rsid w:val="00E97E8B"/>
    <w:rsid w:val="00EA156E"/>
    <w:rsid w:val="00EA3999"/>
    <w:rsid w:val="00EA5311"/>
    <w:rsid w:val="00EA68DC"/>
    <w:rsid w:val="00EA699E"/>
    <w:rsid w:val="00EB06A2"/>
    <w:rsid w:val="00EB2071"/>
    <w:rsid w:val="00EB3090"/>
    <w:rsid w:val="00EB3221"/>
    <w:rsid w:val="00EC06F7"/>
    <w:rsid w:val="00EC13E7"/>
    <w:rsid w:val="00EC15ED"/>
    <w:rsid w:val="00EC2A1C"/>
    <w:rsid w:val="00EC569D"/>
    <w:rsid w:val="00ED55F0"/>
    <w:rsid w:val="00ED69AB"/>
    <w:rsid w:val="00ED6BAC"/>
    <w:rsid w:val="00ED721B"/>
    <w:rsid w:val="00ED7BF6"/>
    <w:rsid w:val="00EE07F6"/>
    <w:rsid w:val="00EE0C75"/>
    <w:rsid w:val="00EE26D2"/>
    <w:rsid w:val="00EE3C35"/>
    <w:rsid w:val="00EE4D1A"/>
    <w:rsid w:val="00EE6099"/>
    <w:rsid w:val="00EE60D6"/>
    <w:rsid w:val="00EE6686"/>
    <w:rsid w:val="00EF0BA1"/>
    <w:rsid w:val="00EF11F3"/>
    <w:rsid w:val="00EF20DE"/>
    <w:rsid w:val="00EF3230"/>
    <w:rsid w:val="00EF43CC"/>
    <w:rsid w:val="00EF518F"/>
    <w:rsid w:val="00EF51AE"/>
    <w:rsid w:val="00EF5975"/>
    <w:rsid w:val="00EF7E8F"/>
    <w:rsid w:val="00F00393"/>
    <w:rsid w:val="00F00CF5"/>
    <w:rsid w:val="00F018E4"/>
    <w:rsid w:val="00F04FBD"/>
    <w:rsid w:val="00F06AB4"/>
    <w:rsid w:val="00F06B86"/>
    <w:rsid w:val="00F0735F"/>
    <w:rsid w:val="00F104A8"/>
    <w:rsid w:val="00F106C3"/>
    <w:rsid w:val="00F1098C"/>
    <w:rsid w:val="00F12A60"/>
    <w:rsid w:val="00F153C0"/>
    <w:rsid w:val="00F1567C"/>
    <w:rsid w:val="00F165A8"/>
    <w:rsid w:val="00F16BF1"/>
    <w:rsid w:val="00F17278"/>
    <w:rsid w:val="00F219B8"/>
    <w:rsid w:val="00F2374C"/>
    <w:rsid w:val="00F2439F"/>
    <w:rsid w:val="00F25F99"/>
    <w:rsid w:val="00F31FA2"/>
    <w:rsid w:val="00F323E8"/>
    <w:rsid w:val="00F350F8"/>
    <w:rsid w:val="00F35144"/>
    <w:rsid w:val="00F404EB"/>
    <w:rsid w:val="00F42C58"/>
    <w:rsid w:val="00F43933"/>
    <w:rsid w:val="00F47359"/>
    <w:rsid w:val="00F47C28"/>
    <w:rsid w:val="00F50047"/>
    <w:rsid w:val="00F505FA"/>
    <w:rsid w:val="00F51F73"/>
    <w:rsid w:val="00F52B32"/>
    <w:rsid w:val="00F56576"/>
    <w:rsid w:val="00F57308"/>
    <w:rsid w:val="00F57A48"/>
    <w:rsid w:val="00F606B1"/>
    <w:rsid w:val="00F6123F"/>
    <w:rsid w:val="00F623EF"/>
    <w:rsid w:val="00F62A4D"/>
    <w:rsid w:val="00F62B32"/>
    <w:rsid w:val="00F63489"/>
    <w:rsid w:val="00F63B43"/>
    <w:rsid w:val="00F6465A"/>
    <w:rsid w:val="00F646AE"/>
    <w:rsid w:val="00F65303"/>
    <w:rsid w:val="00F65B95"/>
    <w:rsid w:val="00F65D33"/>
    <w:rsid w:val="00F707A2"/>
    <w:rsid w:val="00F70B22"/>
    <w:rsid w:val="00F70ED1"/>
    <w:rsid w:val="00F71281"/>
    <w:rsid w:val="00F72AB6"/>
    <w:rsid w:val="00F73F2D"/>
    <w:rsid w:val="00F7534B"/>
    <w:rsid w:val="00F77151"/>
    <w:rsid w:val="00F80BFA"/>
    <w:rsid w:val="00F80F65"/>
    <w:rsid w:val="00F82BC2"/>
    <w:rsid w:val="00F82F3B"/>
    <w:rsid w:val="00F830FB"/>
    <w:rsid w:val="00F86424"/>
    <w:rsid w:val="00F86A0E"/>
    <w:rsid w:val="00F87274"/>
    <w:rsid w:val="00F87DBC"/>
    <w:rsid w:val="00F903EA"/>
    <w:rsid w:val="00F914EF"/>
    <w:rsid w:val="00F93505"/>
    <w:rsid w:val="00F93642"/>
    <w:rsid w:val="00F949C3"/>
    <w:rsid w:val="00F96546"/>
    <w:rsid w:val="00F96A64"/>
    <w:rsid w:val="00F96D09"/>
    <w:rsid w:val="00F96D2F"/>
    <w:rsid w:val="00FA057A"/>
    <w:rsid w:val="00FA0C44"/>
    <w:rsid w:val="00FA131E"/>
    <w:rsid w:val="00FA1692"/>
    <w:rsid w:val="00FA240E"/>
    <w:rsid w:val="00FA277A"/>
    <w:rsid w:val="00FA46BA"/>
    <w:rsid w:val="00FA5543"/>
    <w:rsid w:val="00FA58A5"/>
    <w:rsid w:val="00FA661A"/>
    <w:rsid w:val="00FA710F"/>
    <w:rsid w:val="00FA733B"/>
    <w:rsid w:val="00FB3AC1"/>
    <w:rsid w:val="00FB3BD5"/>
    <w:rsid w:val="00FB648A"/>
    <w:rsid w:val="00FB7091"/>
    <w:rsid w:val="00FB78FA"/>
    <w:rsid w:val="00FB7AF3"/>
    <w:rsid w:val="00FC0365"/>
    <w:rsid w:val="00FC05FB"/>
    <w:rsid w:val="00FC2C8F"/>
    <w:rsid w:val="00FC3B0E"/>
    <w:rsid w:val="00FD03B0"/>
    <w:rsid w:val="00FD13A8"/>
    <w:rsid w:val="00FD3190"/>
    <w:rsid w:val="00FD34F1"/>
    <w:rsid w:val="00FD4D82"/>
    <w:rsid w:val="00FD5290"/>
    <w:rsid w:val="00FD7D9D"/>
    <w:rsid w:val="00FE01B0"/>
    <w:rsid w:val="00FE3EE2"/>
    <w:rsid w:val="00FE45DA"/>
    <w:rsid w:val="00FE6F50"/>
    <w:rsid w:val="00FE6F8B"/>
    <w:rsid w:val="00FF0DFA"/>
    <w:rsid w:val="00FF3E46"/>
    <w:rsid w:val="00FF4879"/>
    <w:rsid w:val="00FF4AA4"/>
    <w:rsid w:val="00FF5C2F"/>
    <w:rsid w:val="00FF693E"/>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o-RO" w:eastAsia="ro-RO"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annotation text" w:uiPriority="99"/>
    <w:lsdException w:name="footer" w:uiPriority="99"/>
    <w:lsdException w:name="caption" w:qFormat="1"/>
    <w:lsdException w:name="footnote reference" w:uiPriority="99" w:qFormat="1"/>
    <w:lsdException w:name="annotation reference" w:uiPriority="99"/>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nhideWhenUsed="0" w:qFormat="1"/>
    <w:lsdException w:name="Emphasis" w:semiHidden="0" w:unhideWhenUsed="0" w:qFormat="1"/>
    <w:lsdException w:name="Normal (Web)" w:uiPriority="99"/>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D2173"/>
    <w:pPr>
      <w:widowControl w:val="0"/>
      <w:jc w:val="both"/>
    </w:pPr>
    <w:rPr>
      <w:rFonts w:ascii="Calibri" w:hAnsi="Calibri"/>
      <w:sz w:val="24"/>
      <w:szCs w:val="22"/>
      <w:lang w:val="en-US" w:eastAsia="en-US"/>
    </w:rPr>
  </w:style>
  <w:style w:type="paragraph" w:styleId="Heading1">
    <w:name w:val="heading 1"/>
    <w:basedOn w:val="Normal"/>
    <w:link w:val="Heading1Char"/>
    <w:qFormat/>
    <w:rsid w:val="00E257C4"/>
    <w:pPr>
      <w:numPr>
        <w:numId w:val="3"/>
      </w:numPr>
      <w:spacing w:before="480" w:after="360"/>
      <w:outlineLvl w:val="0"/>
    </w:pPr>
    <w:rPr>
      <w:rFonts w:ascii="Cambria" w:hAnsi="Cambria"/>
      <w:b/>
      <w:bCs/>
      <w:szCs w:val="24"/>
    </w:rPr>
  </w:style>
  <w:style w:type="paragraph" w:styleId="Heading2">
    <w:name w:val="heading 2"/>
    <w:basedOn w:val="Normal"/>
    <w:next w:val="Normal"/>
    <w:link w:val="Heading2Char"/>
    <w:qFormat/>
    <w:rsid w:val="00290185"/>
    <w:pPr>
      <w:keepNext/>
      <w:keepLines/>
      <w:spacing w:before="200"/>
      <w:outlineLvl w:val="1"/>
    </w:pPr>
    <w:rPr>
      <w:rFonts w:ascii="Cambria" w:eastAsia="Calibri"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E257C4"/>
    <w:rPr>
      <w:rFonts w:ascii="Cambria" w:hAnsi="Cambria"/>
      <w:b/>
      <w:bCs/>
      <w:sz w:val="24"/>
      <w:szCs w:val="24"/>
      <w:lang w:val="en-US" w:eastAsia="en-US"/>
    </w:rPr>
  </w:style>
  <w:style w:type="character" w:customStyle="1" w:styleId="Heading2Char">
    <w:name w:val="Heading 2 Char"/>
    <w:link w:val="Heading2"/>
    <w:semiHidden/>
    <w:locked/>
    <w:rsid w:val="00290185"/>
    <w:rPr>
      <w:rFonts w:ascii="Cambria" w:eastAsia="Calibri" w:hAnsi="Cambria"/>
      <w:b/>
      <w:bCs/>
      <w:color w:val="4F81BD"/>
      <w:sz w:val="26"/>
      <w:szCs w:val="26"/>
      <w:lang w:val="en-US" w:eastAsia="en-US" w:bidi="ar-SA"/>
    </w:rPr>
  </w:style>
  <w:style w:type="paragraph" w:styleId="BalloonText">
    <w:name w:val="Balloon Text"/>
    <w:basedOn w:val="Normal"/>
    <w:link w:val="BalloonTextChar"/>
    <w:semiHidden/>
    <w:rsid w:val="00290185"/>
    <w:rPr>
      <w:rFonts w:ascii="Tahoma" w:hAnsi="Tahoma" w:cs="Tahoma"/>
      <w:sz w:val="16"/>
      <w:szCs w:val="16"/>
    </w:rPr>
  </w:style>
  <w:style w:type="character" w:customStyle="1" w:styleId="BalloonTextChar">
    <w:name w:val="Balloon Text Char"/>
    <w:link w:val="BalloonText"/>
    <w:semiHidden/>
    <w:locked/>
    <w:rsid w:val="00290185"/>
    <w:rPr>
      <w:rFonts w:ascii="Tahoma" w:hAnsi="Tahoma" w:cs="Tahoma"/>
      <w:sz w:val="16"/>
      <w:szCs w:val="16"/>
      <w:lang w:val="en-US" w:eastAsia="en-US" w:bidi="ar-SA"/>
    </w:rPr>
  </w:style>
  <w:style w:type="paragraph" w:styleId="BodyText">
    <w:name w:val="Body Text"/>
    <w:basedOn w:val="Normal"/>
    <w:link w:val="BodyTextChar"/>
    <w:rsid w:val="00290185"/>
    <w:pPr>
      <w:ind w:left="116"/>
    </w:pPr>
    <w:rPr>
      <w:rFonts w:ascii="Arial" w:hAnsi="Arial"/>
      <w:szCs w:val="24"/>
    </w:rPr>
  </w:style>
  <w:style w:type="character" w:customStyle="1" w:styleId="BodyTextChar">
    <w:name w:val="Body Text Char"/>
    <w:link w:val="BodyText"/>
    <w:semiHidden/>
    <w:locked/>
    <w:rsid w:val="00290185"/>
    <w:rPr>
      <w:rFonts w:ascii="Arial" w:hAnsi="Arial"/>
      <w:sz w:val="24"/>
      <w:szCs w:val="24"/>
      <w:lang w:val="en-US" w:eastAsia="en-US" w:bidi="ar-SA"/>
    </w:rPr>
  </w:style>
  <w:style w:type="paragraph" w:customStyle="1" w:styleId="ListParagraph1">
    <w:name w:val="List Paragraph1"/>
    <w:basedOn w:val="Normal"/>
    <w:qFormat/>
    <w:rsid w:val="00290185"/>
  </w:style>
  <w:style w:type="paragraph" w:styleId="FootnoteText">
    <w:name w:val="footnote text"/>
    <w:aliases w:val="Footnote Text Char Char,Fußnote,single space,FOOTNOTES,fn,Podrozdział,Footnote,fn Char Char Char,fn Char Char,fn Char,Fußnote Char Char Char,Fußnote Char,Fußnote Char Char Char Char,stile 1,Footnote1,ft,Footnote2,Footnote3,Footnote4"/>
    <w:basedOn w:val="Normal"/>
    <w:link w:val="FootnoteTextChar"/>
    <w:uiPriority w:val="99"/>
    <w:rsid w:val="00290185"/>
    <w:rPr>
      <w:sz w:val="20"/>
      <w:szCs w:val="20"/>
    </w:rPr>
  </w:style>
  <w:style w:type="character" w:customStyle="1" w:styleId="FootnoteTextChar">
    <w:name w:val="Footnote Text Char"/>
    <w:aliases w:val="Footnote Text Char Char Char,Fußnote Char1,single space Char,FOOTNOTES Char,fn Char1,Podrozdział Char,Footnote Char,fn Char Char Char Char,fn Char Char Char1,fn Char Char1,Fußnote Char Char Char Char1,Fußnote Char Char,stile 1 Char"/>
    <w:link w:val="FootnoteText"/>
    <w:uiPriority w:val="99"/>
    <w:locked/>
    <w:rsid w:val="00290185"/>
    <w:rPr>
      <w:rFonts w:ascii="Calibri" w:hAnsi="Calibri"/>
      <w:lang w:val="en-US" w:eastAsia="en-US" w:bidi="ar-SA"/>
    </w:rPr>
  </w:style>
  <w:style w:type="character" w:styleId="FootnoteReference">
    <w:name w:val="footnote reference"/>
    <w:aliases w:val="Footnote symbol,Footnote Reference Number,Char1,Ref,de nota al pie,16 Point,Superscript 6 Point,Footnote Reference_LVL6,Footnote Reference_LVL61,Footnote Reference_LVL62,Footnote Reference_LVL63,Footnote Reference_LVL64,BVI fnr"/>
    <w:link w:val="BVIfnrChar1Char"/>
    <w:uiPriority w:val="99"/>
    <w:qFormat/>
    <w:rsid w:val="00290185"/>
    <w:rPr>
      <w:rFonts w:cs="Times New Roman"/>
      <w:vertAlign w:val="superscript"/>
    </w:rPr>
  </w:style>
  <w:style w:type="paragraph" w:styleId="CommentText">
    <w:name w:val="annotation text"/>
    <w:basedOn w:val="Normal"/>
    <w:link w:val="CommentTextChar"/>
    <w:uiPriority w:val="99"/>
    <w:semiHidden/>
    <w:rsid w:val="00290185"/>
    <w:rPr>
      <w:sz w:val="20"/>
      <w:szCs w:val="20"/>
    </w:rPr>
  </w:style>
  <w:style w:type="character" w:customStyle="1" w:styleId="CommentTextChar">
    <w:name w:val="Comment Text Char"/>
    <w:link w:val="CommentText"/>
    <w:uiPriority w:val="99"/>
    <w:semiHidden/>
    <w:locked/>
    <w:rsid w:val="00290185"/>
    <w:rPr>
      <w:rFonts w:ascii="Calibri" w:hAnsi="Calibri"/>
      <w:lang w:val="en-US" w:eastAsia="en-US" w:bidi="ar-SA"/>
    </w:rPr>
  </w:style>
  <w:style w:type="paragraph" w:styleId="CommentSubject">
    <w:name w:val="annotation subject"/>
    <w:basedOn w:val="CommentText"/>
    <w:next w:val="CommentText"/>
    <w:link w:val="CommentSubjectChar"/>
    <w:semiHidden/>
    <w:rsid w:val="00290185"/>
    <w:rPr>
      <w:b/>
      <w:bCs/>
    </w:rPr>
  </w:style>
  <w:style w:type="character" w:customStyle="1" w:styleId="CommentSubjectChar">
    <w:name w:val="Comment Subject Char"/>
    <w:link w:val="CommentSubject"/>
    <w:semiHidden/>
    <w:locked/>
    <w:rsid w:val="00290185"/>
    <w:rPr>
      <w:rFonts w:ascii="Calibri" w:hAnsi="Calibri"/>
      <w:b/>
      <w:bCs/>
      <w:lang w:val="en-US" w:eastAsia="en-US" w:bidi="ar-SA"/>
    </w:rPr>
  </w:style>
  <w:style w:type="paragraph" w:customStyle="1" w:styleId="Default">
    <w:name w:val="Default"/>
    <w:rsid w:val="00290185"/>
    <w:pPr>
      <w:autoSpaceDE w:val="0"/>
      <w:autoSpaceDN w:val="0"/>
      <w:adjustRightInd w:val="0"/>
    </w:pPr>
    <w:rPr>
      <w:rFonts w:ascii="Arial" w:hAnsi="Arial" w:cs="Arial"/>
      <w:color w:val="000000"/>
      <w:sz w:val="24"/>
      <w:szCs w:val="24"/>
      <w:lang w:val="en-US" w:eastAsia="en-US"/>
    </w:rPr>
  </w:style>
  <w:style w:type="paragraph" w:styleId="Header">
    <w:name w:val="header"/>
    <w:basedOn w:val="Normal"/>
    <w:link w:val="HeaderChar"/>
    <w:rsid w:val="00290185"/>
    <w:pPr>
      <w:tabs>
        <w:tab w:val="center" w:pos="4320"/>
        <w:tab w:val="right" w:pos="8640"/>
      </w:tabs>
    </w:pPr>
    <w:rPr>
      <w:sz w:val="22"/>
    </w:rPr>
  </w:style>
  <w:style w:type="character" w:customStyle="1" w:styleId="HeaderChar">
    <w:name w:val="Header Char"/>
    <w:link w:val="Header"/>
    <w:semiHidden/>
    <w:locked/>
    <w:rsid w:val="00290185"/>
    <w:rPr>
      <w:rFonts w:ascii="Calibri" w:hAnsi="Calibri"/>
      <w:sz w:val="22"/>
      <w:szCs w:val="22"/>
      <w:lang w:val="en-US" w:eastAsia="en-US" w:bidi="ar-SA"/>
    </w:rPr>
  </w:style>
  <w:style w:type="paragraph" w:styleId="Footer">
    <w:name w:val="footer"/>
    <w:basedOn w:val="Normal"/>
    <w:link w:val="FooterChar"/>
    <w:uiPriority w:val="99"/>
    <w:rsid w:val="00290185"/>
    <w:pPr>
      <w:tabs>
        <w:tab w:val="center" w:pos="4320"/>
        <w:tab w:val="right" w:pos="8640"/>
      </w:tabs>
    </w:pPr>
    <w:rPr>
      <w:sz w:val="22"/>
    </w:rPr>
  </w:style>
  <w:style w:type="character" w:customStyle="1" w:styleId="FooterChar">
    <w:name w:val="Footer Char"/>
    <w:link w:val="Footer"/>
    <w:uiPriority w:val="99"/>
    <w:locked/>
    <w:rsid w:val="00290185"/>
    <w:rPr>
      <w:rFonts w:ascii="Calibri" w:hAnsi="Calibri"/>
      <w:sz w:val="22"/>
      <w:szCs w:val="22"/>
      <w:lang w:val="en-US" w:eastAsia="en-US" w:bidi="ar-SA"/>
    </w:rPr>
  </w:style>
  <w:style w:type="numbering" w:customStyle="1" w:styleId="StyleNumbered">
    <w:name w:val="Style Numbered"/>
    <w:basedOn w:val="NoList"/>
    <w:rsid w:val="000F712C"/>
    <w:pPr>
      <w:numPr>
        <w:numId w:val="1"/>
      </w:numPr>
    </w:pPr>
  </w:style>
  <w:style w:type="numbering" w:customStyle="1" w:styleId="StyleNumbered1">
    <w:name w:val="Style Numbered1"/>
    <w:basedOn w:val="NoList"/>
    <w:rsid w:val="00E257C4"/>
    <w:pPr>
      <w:numPr>
        <w:numId w:val="2"/>
      </w:numPr>
    </w:pPr>
  </w:style>
  <w:style w:type="character" w:styleId="Hyperlink">
    <w:name w:val="Hyperlink"/>
    <w:rsid w:val="00BF6ACC"/>
    <w:rPr>
      <w:rFonts w:cs="Times New Roman"/>
      <w:color w:val="0000FF"/>
      <w:u w:val="single"/>
    </w:rPr>
  </w:style>
  <w:style w:type="paragraph" w:customStyle="1" w:styleId="StyleBefore2ptAfter2ptLinespacingExactly12pt1">
    <w:name w:val="Style Before:  2 pt After:  2 pt Line spacing:  Exactly 12 pt1"/>
    <w:basedOn w:val="Normal"/>
    <w:rsid w:val="00BF6ACC"/>
    <w:pPr>
      <w:numPr>
        <w:ilvl w:val="1"/>
        <w:numId w:val="3"/>
      </w:numPr>
    </w:pPr>
  </w:style>
  <w:style w:type="character" w:styleId="CommentReference">
    <w:name w:val="annotation reference"/>
    <w:uiPriority w:val="99"/>
    <w:semiHidden/>
    <w:rsid w:val="00550042"/>
    <w:rPr>
      <w:sz w:val="16"/>
      <w:szCs w:val="16"/>
    </w:rPr>
  </w:style>
  <w:style w:type="numbering" w:customStyle="1" w:styleId="StyleNumbered2">
    <w:name w:val="Style Numbered2"/>
    <w:basedOn w:val="NoList"/>
    <w:rsid w:val="001C709C"/>
    <w:pPr>
      <w:numPr>
        <w:numId w:val="4"/>
      </w:numPr>
    </w:pPr>
  </w:style>
  <w:style w:type="character" w:styleId="PageNumber">
    <w:name w:val="page number"/>
    <w:basedOn w:val="DefaultParagraphFont"/>
    <w:rsid w:val="00CD454D"/>
  </w:style>
  <w:style w:type="paragraph" w:styleId="Revision">
    <w:name w:val="Revision"/>
    <w:hidden/>
    <w:uiPriority w:val="99"/>
    <w:semiHidden/>
    <w:rsid w:val="001A687E"/>
    <w:rPr>
      <w:rFonts w:ascii="Calibri" w:hAnsi="Calibri"/>
      <w:sz w:val="24"/>
      <w:szCs w:val="22"/>
      <w:lang w:val="en-US" w:eastAsia="en-US"/>
    </w:rPr>
  </w:style>
  <w:style w:type="paragraph" w:customStyle="1" w:styleId="Listparagraf">
    <w:name w:val="Listă paragraf"/>
    <w:aliases w:val="Normal bullet 2,body 2,List Paragraph11,List Paragraph111,Antes de enumeración,Listă colorată - Accentuare 11,Bullet,Citation List,List_Paragraph,Multilevel para_II,Akapit z listą BS,Outlines a.b.c.,Akapit z lista BS"/>
    <w:basedOn w:val="Normal"/>
    <w:link w:val="ListparagrafCaracter"/>
    <w:uiPriority w:val="34"/>
    <w:qFormat/>
    <w:rsid w:val="00723231"/>
    <w:pPr>
      <w:widowControl/>
      <w:spacing w:after="160" w:line="259" w:lineRule="auto"/>
      <w:ind w:left="720"/>
      <w:contextualSpacing/>
    </w:pPr>
    <w:rPr>
      <w:rFonts w:eastAsia="Calibri"/>
    </w:rPr>
  </w:style>
  <w:style w:type="character" w:customStyle="1" w:styleId="ListparagrafCaracter">
    <w:name w:val="Listă paragraf Caracter"/>
    <w:aliases w:val="Normal bullet 2 Caracter,body 2 Caracter,List Paragraph11 Caracter,List Paragraph111 Caracter,Antes de enumeración Caracter,Listă colorată - Accentuare 11 Caracter,Bullet Caracter,Citation List Caracter,List Paragraph1 Caracter"/>
    <w:link w:val="Listparagraf"/>
    <w:uiPriority w:val="34"/>
    <w:locked/>
    <w:rsid w:val="00723231"/>
    <w:rPr>
      <w:rFonts w:ascii="Calibri" w:eastAsia="Calibri" w:hAnsi="Calibri"/>
      <w:sz w:val="24"/>
      <w:szCs w:val="22"/>
    </w:rPr>
  </w:style>
  <w:style w:type="character" w:customStyle="1" w:styleId="apple-converted-space">
    <w:name w:val="apple-converted-space"/>
    <w:rsid w:val="00C468EC"/>
  </w:style>
  <w:style w:type="table" w:styleId="TableGrid">
    <w:name w:val="Table Grid"/>
    <w:basedOn w:val="TableNormal"/>
    <w:uiPriority w:val="39"/>
    <w:rsid w:val="00E03B9F"/>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FootnoteReference"/>
    <w:uiPriority w:val="99"/>
    <w:qFormat/>
    <w:rsid w:val="00E46C2C"/>
    <w:pPr>
      <w:widowControl/>
      <w:spacing w:after="160" w:line="240" w:lineRule="exact"/>
      <w:jc w:val="left"/>
    </w:pPr>
    <w:rPr>
      <w:rFonts w:ascii="Times New Roman" w:hAnsi="Times New Roman"/>
      <w:sz w:val="20"/>
      <w:szCs w:val="20"/>
      <w:vertAlign w:val="superscript"/>
    </w:rPr>
  </w:style>
  <w:style w:type="paragraph" w:styleId="NormalWeb">
    <w:name w:val="Normal (Web)"/>
    <w:basedOn w:val="Normal"/>
    <w:uiPriority w:val="99"/>
    <w:unhideWhenUsed/>
    <w:rsid w:val="009E65E5"/>
    <w:pPr>
      <w:widowControl/>
      <w:spacing w:before="100" w:beforeAutospacing="1" w:after="100" w:afterAutospacing="1"/>
      <w:jc w:val="left"/>
    </w:pPr>
    <w:rPr>
      <w:rFonts w:ascii="Times New Roman" w:hAnsi="Times New Roman"/>
      <w:szCs w:val="24"/>
    </w:rPr>
  </w:style>
  <w:style w:type="paragraph" w:styleId="BodyText2">
    <w:name w:val="Body Text 2"/>
    <w:basedOn w:val="Normal"/>
    <w:link w:val="BodyText2Char"/>
    <w:rsid w:val="00FA057A"/>
    <w:pPr>
      <w:spacing w:after="120" w:line="480" w:lineRule="auto"/>
    </w:pPr>
  </w:style>
  <w:style w:type="character" w:customStyle="1" w:styleId="BodyText2Char">
    <w:name w:val="Body Text 2 Char"/>
    <w:basedOn w:val="DefaultParagraphFont"/>
    <w:link w:val="BodyText2"/>
    <w:rsid w:val="00FA057A"/>
    <w:rPr>
      <w:rFonts w:ascii="Calibri" w:hAnsi="Calibri"/>
      <w:sz w:val="24"/>
      <w:szCs w:val="22"/>
      <w:lang w:val="en-US" w:eastAsia="en-US"/>
    </w:rPr>
  </w:style>
  <w:style w:type="paragraph" w:styleId="ListParagraph">
    <w:name w:val="List Paragraph"/>
    <w:basedOn w:val="Normal"/>
    <w:link w:val="ListParagraphChar"/>
    <w:uiPriority w:val="34"/>
    <w:qFormat/>
    <w:rsid w:val="006A223E"/>
    <w:pPr>
      <w:ind w:left="720"/>
      <w:contextualSpacing/>
    </w:pPr>
  </w:style>
  <w:style w:type="character" w:customStyle="1" w:styleId="ListParagraphChar">
    <w:name w:val="List Paragraph Char"/>
    <w:basedOn w:val="DefaultParagraphFont"/>
    <w:link w:val="ListParagraph"/>
    <w:uiPriority w:val="34"/>
    <w:rsid w:val="001A5578"/>
    <w:rPr>
      <w:rFonts w:ascii="Calibri" w:hAnsi="Calibri"/>
      <w:sz w:val="24"/>
      <w:szCs w:val="22"/>
      <w:lang w:val="en-US" w:eastAsia="en-US"/>
    </w:rPr>
  </w:style>
  <w:style w:type="paragraph" w:customStyle="1" w:styleId="P68B1DB1-ListParagraph13">
    <w:name w:val="P68B1DB1-ListParagraph13"/>
    <w:basedOn w:val="ListParagraph"/>
    <w:rsid w:val="002E3B9C"/>
    <w:pPr>
      <w:widowControl/>
      <w:suppressAutoHyphens/>
      <w:spacing w:after="160" w:line="252" w:lineRule="auto"/>
      <w:jc w:val="left"/>
    </w:pPr>
    <w:rPr>
      <w:rFonts w:ascii="Times New Roman" w:eastAsia="Calibri" w:hAnsi="Times New Roman"/>
      <w:szCs w:val="20"/>
      <w:lang w:val="ro-RO" w:eastAsia="zh-CN"/>
    </w:rPr>
  </w:style>
  <w:style w:type="paragraph" w:styleId="BodyText3">
    <w:name w:val="Body Text 3"/>
    <w:basedOn w:val="Normal"/>
    <w:link w:val="BodyText3Char"/>
    <w:rsid w:val="00427351"/>
    <w:pPr>
      <w:spacing w:after="120"/>
    </w:pPr>
    <w:rPr>
      <w:sz w:val="16"/>
      <w:szCs w:val="16"/>
    </w:rPr>
  </w:style>
  <w:style w:type="character" w:customStyle="1" w:styleId="BodyText3Char">
    <w:name w:val="Body Text 3 Char"/>
    <w:basedOn w:val="DefaultParagraphFont"/>
    <w:link w:val="BodyText3"/>
    <w:rsid w:val="00427351"/>
    <w:rPr>
      <w:rFonts w:ascii="Calibri" w:hAnsi="Calibri"/>
      <w:sz w:val="16"/>
      <w:szCs w:val="16"/>
      <w:lang w:val="en-US" w:eastAsia="en-US"/>
    </w:rPr>
  </w:style>
</w:styles>
</file>

<file path=word/webSettings.xml><?xml version="1.0" encoding="utf-8"?>
<w:webSettings xmlns:r="http://schemas.openxmlformats.org/officeDocument/2006/relationships" xmlns:w="http://schemas.openxmlformats.org/wordprocessingml/2006/main">
  <w:divs>
    <w:div w:id="834950821">
      <w:bodyDiv w:val="1"/>
      <w:marLeft w:val="0"/>
      <w:marRight w:val="0"/>
      <w:marTop w:val="0"/>
      <w:marBottom w:val="0"/>
      <w:divBdr>
        <w:top w:val="none" w:sz="0" w:space="0" w:color="auto"/>
        <w:left w:val="none" w:sz="0" w:space="0" w:color="auto"/>
        <w:bottom w:val="none" w:sz="0" w:space="0" w:color="auto"/>
        <w:right w:val="none" w:sz="0" w:space="0" w:color="auto"/>
      </w:divBdr>
    </w:div>
    <w:div w:id="17389370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lege5.ro/App/Document/gqydqobshe/ordonanta-de-urgenta-nr-77-2014-privind-procedurile-nationale-in-domeniul-ajutorului-de-stat-precum-si-pentru-modificarea-si-completarea-legii-concurentei-nr-21-1996?d=2022-02-13" TargetMode="External"/><Relationship Id="rId13" Type="http://schemas.openxmlformats.org/officeDocument/2006/relationships/hyperlink" Target="https://lege5.ro/App/Document/gqydqobshe/ordonanta-de-urgenta-nr-77-2014-privind-procedurile-nationale-in-domeniul-ajutorului-de-stat-precum-si-pentru-modificarea-si-completarea-legii-concurentei-nr-21-1996?pid=309884695&amp;d=2022-02-13" TargetMode="External"/><Relationship Id="rId18" Type="http://schemas.openxmlformats.org/officeDocument/2006/relationships/hyperlink" Target="https://lege5.ro/App/Document/gezdimrygiya/ordinul-nr-437-2016-pentru-punerea-in-aplicare-a-regulamentului-privind-registrul-ajutoarelor-de-stat?d=2022-02-13"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s://lege5.ro/App/Document/g4ztkmrygi/legea-nr-207-2015-privind-codul-de-procedura-fiscala?d=2022-02-13" TargetMode="External"/><Relationship Id="rId34" Type="http://schemas.microsoft.com/office/2018/08/relationships/commentsExtensible" Target="commentsExtensible.xml"/><Relationship Id="rId7" Type="http://schemas.openxmlformats.org/officeDocument/2006/relationships/endnotes" Target="endnotes.xml"/><Relationship Id="rId12" Type="http://schemas.openxmlformats.org/officeDocument/2006/relationships/hyperlink" Target="https://lege5.ro/App/Document/g4ztkmrygi/legea-nr-207-2015-privind-codul-de-procedura-fiscala?d=2022-02-13" TargetMode="External"/><Relationship Id="rId17" Type="http://schemas.openxmlformats.org/officeDocument/2006/relationships/hyperlink" Target="https://lege5.ro/App/Document/geydonrvgq/ordinul-nr-175-2007-pentru-punerea-in-aplicare-a-regulamentului-privind-procedurile-de-monitorizare-a-ajutoarelor-de-stat?d=2022-02-13" TargetMode="External"/><Relationship Id="rId25" Type="http://schemas.openxmlformats.org/officeDocument/2006/relationships/header" Target="header1.xml"/><Relationship Id="rId33" Type="http://schemas.microsoft.com/office/2011/relationships/people" Target="people.xml"/><Relationship Id="rId2" Type="http://schemas.openxmlformats.org/officeDocument/2006/relationships/numbering" Target="numbering.xml"/><Relationship Id="rId16" Type="http://schemas.openxmlformats.org/officeDocument/2006/relationships/hyperlink" Target="https://lege5.ro/App/Document/geydsmjtgq/regulamentul-privind-procedurile-de-monitorizare-a-ajutoarelor-de-stat-din-20062007?d=2022-02-13" TargetMode="External"/><Relationship Id="rId20" Type="http://schemas.openxmlformats.org/officeDocument/2006/relationships/hyperlink" Target="https://lege5.ro/App/Document/g4ztkmrygm/codul-de-procedura-fiscala-din-2015?pid=329566896&amp;d=2022-02-13"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ege5.ro/App/Document/g4ztkmrygm/codul-de-procedura-fiscala-din-2015?pid=329566896&amp;d=2022-02-13" TargetMode="External"/><Relationship Id="rId24" Type="http://schemas.openxmlformats.org/officeDocument/2006/relationships/hyperlink" Target="https://lege5.ro/App/Document/he3dsnzwgm/regulamentul-nr-659-1999-de-stabilire-a-normelor-de-aplicare-a-articolului-93-din-tratatul-ce?d=2022-02-13" TargetMode="External"/><Relationship Id="rId5" Type="http://schemas.openxmlformats.org/officeDocument/2006/relationships/webSettings" Target="webSettings.xml"/><Relationship Id="rId15" Type="http://schemas.openxmlformats.org/officeDocument/2006/relationships/hyperlink" Target="https://lege5.ro/App/Document/gu4dknjtgm/legea-nr-20-2015-pentru-aprobarea-ordonantei-de-urgenta-a-guvernului-nr-77-2014-privind-procedurile-nationale-in-domeniul-ajutorului-de-stat-precum-si-pentru-modificarea-si-completarea-legii-concurent?d=2022-02-13" TargetMode="External"/><Relationship Id="rId23" Type="http://schemas.openxmlformats.org/officeDocument/2006/relationships/hyperlink" Target="https://lege5.ro/App/Document/gi3tgojyge/regulamentul-nr-794-2004-de-punere-in-aplicare-a-regulamentului-ce-nr-659-1999-al-consiliului-de-stabilire-a-normelor-de-aplicare-a-articolului-93-din-tratatul-ce?d=2022-02-13" TargetMode="External"/><Relationship Id="rId28" Type="http://schemas.openxmlformats.org/officeDocument/2006/relationships/fontTable" Target="fontTable.xml"/><Relationship Id="rId36" Type="http://schemas.microsoft.com/office/2011/relationships/commentsExtended" Target="commentsExtended.xml"/><Relationship Id="rId10" Type="http://schemas.openxmlformats.org/officeDocument/2006/relationships/hyperlink" Target="https://lege5.ro/App/Document/gu4dknjtgm/legea-nr-20-2015-pentru-aprobarea-ordonantei-de-urgenta-a-guvernului-nr-77-2014-privind-procedurile-nationale-in-domeniul-ajutorului-de-stat-precum-si-pentru-modificarea-si-completarea-legii-concurent?d=2022-02-13" TargetMode="External"/><Relationship Id="rId19" Type="http://schemas.openxmlformats.org/officeDocument/2006/relationships/hyperlink" Target="https://lege5.ro/App/Document/gezdimrygiyq/regulamentul-privind-registrul-ajutoarelor-de-stat-din-21062016?d=2022-02-13" TargetMode="External"/><Relationship Id="rId4" Type="http://schemas.openxmlformats.org/officeDocument/2006/relationships/settings" Target="settings.xml"/><Relationship Id="rId9" Type="http://schemas.openxmlformats.org/officeDocument/2006/relationships/hyperlink" Target="https://lege5.ro/App/Document/he3dmmjvgy/legea-concurentei-nr-21-1996?d=2022-02-13" TargetMode="External"/><Relationship Id="rId14" Type="http://schemas.openxmlformats.org/officeDocument/2006/relationships/hyperlink" Target="https://lege5.ro/App/Document/he3dmmjvgy/legea-concurentei-nr-21-1996?d=2022-02-13" TargetMode="External"/><Relationship Id="rId22" Type="http://schemas.openxmlformats.org/officeDocument/2006/relationships/hyperlink" Target="https://lege5.ro/App/Document/g44dkmjvgy/regulamentul-nr-1589-2015-de-stabilire-a-normelor-de-aplicare-a-articolului-108-din-tratatul-privind-functionarea-uniunii-europene-text-codificat-text-cu-relevanta-pentru-see?d=2022-02-13" TargetMode="External"/><Relationship Id="rId27" Type="http://schemas.openxmlformats.org/officeDocument/2006/relationships/footer" Target="footer2.xml"/><Relationship Id="rId35"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F3DA40-29E9-4A91-ACC8-28873D9998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1042</TotalTime>
  <Pages>10</Pages>
  <Words>4737</Words>
  <Characters>27479</Characters>
  <Application>Microsoft Office Word</Application>
  <DocSecurity>0</DocSecurity>
  <Lines>228</Lines>
  <Paragraphs>64</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SCHEMĂ DE AJUTOR DE MINIMIS</vt:lpstr>
      <vt:lpstr>SCHEMĂ DE AJUTOR DE MINIMIS</vt:lpstr>
    </vt:vector>
  </TitlesOfParts>
  <Company>Hewlett-Packard Company</Company>
  <LinksUpToDate>false</LinksUpToDate>
  <CharactersWithSpaces>32152</CharactersWithSpaces>
  <SharedDoc>false</SharedDoc>
  <HLinks>
    <vt:vector size="6" baseType="variant">
      <vt:variant>
        <vt:i4>720915</vt:i4>
      </vt:variant>
      <vt:variant>
        <vt:i4>0</vt:i4>
      </vt:variant>
      <vt:variant>
        <vt:i4>0</vt:i4>
      </vt:variant>
      <vt:variant>
        <vt:i4>5</vt:i4>
      </vt:variant>
      <vt:variant>
        <vt:lpwstr>http://www.fonduri-ue.ro/</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SCHEMĂ DE AJUTOR DE MINIMIS</dc:title>
  <dc:creator>BM</dc:creator>
  <cp:lastModifiedBy>Admin</cp:lastModifiedBy>
  <cp:revision>21</cp:revision>
  <cp:lastPrinted>2019-09-11T12:48:00Z</cp:lastPrinted>
  <dcterms:created xsi:type="dcterms:W3CDTF">2023-05-17T13:57:00Z</dcterms:created>
  <dcterms:modified xsi:type="dcterms:W3CDTF">2023-06-29T13:45:00Z</dcterms:modified>
</cp:coreProperties>
</file>